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BB32E9" w14:textId="77777777" w:rsidR="00B1480B" w:rsidRDefault="00B1480B" w:rsidP="00B1480B">
      <w:pPr>
        <w:jc w:val="center"/>
        <w:rPr>
          <w:rFonts w:ascii="Times New Roman" w:hAnsi="Times New Roman"/>
          <w:sz w:val="24"/>
          <w:szCs w:val="22"/>
        </w:rPr>
      </w:pPr>
      <w:r>
        <w:rPr>
          <w:rFonts w:ascii="Times New Roman" w:hAnsi="Times New Roman"/>
          <w:sz w:val="24"/>
        </w:rPr>
        <w:t>EN</w:t>
      </w:r>
    </w:p>
    <w:p w14:paraId="0F9CDF80" w14:textId="77777777" w:rsidR="00B1480B" w:rsidRDefault="00B1480B" w:rsidP="00B1480B">
      <w:pPr>
        <w:rPr>
          <w:rFonts w:asciiTheme="minorHAnsi" w:hAnsiTheme="minorHAnsi"/>
          <w:sz w:val="22"/>
        </w:rPr>
      </w:pPr>
    </w:p>
    <w:p w14:paraId="47ABC2AB" w14:textId="77777777" w:rsidR="00081E64" w:rsidRPr="00037E7B" w:rsidRDefault="00081E64" w:rsidP="00081E64">
      <w:pPr>
        <w:jc w:val="center"/>
        <w:rPr>
          <w:rFonts w:ascii="Times New Roman" w:hAnsi="Times New Roman"/>
          <w:sz w:val="24"/>
        </w:rPr>
      </w:pPr>
      <w:r w:rsidRPr="00037E7B">
        <w:rPr>
          <w:rFonts w:ascii="Times New Roman" w:hAnsi="Times New Roman"/>
          <w:sz w:val="24"/>
        </w:rPr>
        <w:t>ANNEX II</w:t>
      </w:r>
    </w:p>
    <w:p w14:paraId="2357EEF1" w14:textId="77777777" w:rsidR="00081E64" w:rsidRPr="00037E7B" w:rsidRDefault="00081E64" w:rsidP="00081E64">
      <w:pPr>
        <w:jc w:val="center"/>
        <w:rPr>
          <w:rFonts w:ascii="Times New Roman" w:hAnsi="Times New Roman"/>
          <w:sz w:val="24"/>
        </w:rPr>
      </w:pPr>
      <w:r w:rsidRPr="00037E7B">
        <w:rPr>
          <w:rFonts w:ascii="Times New Roman" w:hAnsi="Times New Roman"/>
          <w:sz w:val="24"/>
        </w:rPr>
        <w:t>‘ANNEX II</w:t>
      </w:r>
    </w:p>
    <w:p w14:paraId="7F765EB3" w14:textId="77777777" w:rsidR="00081E64" w:rsidRPr="00037E7B" w:rsidRDefault="00081E64" w:rsidP="00081E64">
      <w:pPr>
        <w:jc w:val="center"/>
        <w:rPr>
          <w:rFonts w:ascii="Times New Roman" w:hAnsi="Times New Roman"/>
          <w:b/>
          <w:sz w:val="24"/>
          <w:lang w:eastAsia="de-DE"/>
        </w:rPr>
      </w:pPr>
      <w:r w:rsidRPr="00037E7B">
        <w:rPr>
          <w:rFonts w:ascii="Times New Roman" w:hAnsi="Times New Roman"/>
          <w:b/>
          <w:sz w:val="24"/>
          <w:lang w:eastAsia="de-DE"/>
        </w:rPr>
        <w:t>INSTRUCTIONS FOR REPORTING ON OWN FUNDS AND OWN FUNDS REQUIREMENTS</w:t>
      </w:r>
    </w:p>
    <w:p w14:paraId="7B1C0058" w14:textId="77777777" w:rsidR="00081E64" w:rsidRDefault="00081E64" w:rsidP="00081E64"/>
    <w:p w14:paraId="7C4631F7" w14:textId="77777777" w:rsidR="00081E64" w:rsidRDefault="00081E64" w:rsidP="00081E64">
      <w:pPr>
        <w:spacing w:before="0" w:after="0"/>
        <w:jc w:val="left"/>
        <w:rPr>
          <w:rStyle w:val="InstructionsTabelleText"/>
          <w:rFonts w:ascii="Times New Roman" w:hAnsi="Times New Roman"/>
          <w:b/>
          <w:bCs/>
          <w:sz w:val="24"/>
          <w:u w:val="single"/>
        </w:rPr>
      </w:pPr>
      <w:r w:rsidRPr="00736637">
        <w:rPr>
          <w:rStyle w:val="InstructionsTabelleText"/>
          <w:rFonts w:ascii="Times New Roman" w:hAnsi="Times New Roman"/>
          <w:b/>
          <w:bCs/>
          <w:sz w:val="24"/>
          <w:u w:val="single"/>
        </w:rPr>
        <w:t>PART II: TEMPLATE RELATED INSTRUCTIONS</w:t>
      </w:r>
    </w:p>
    <w:p w14:paraId="2BF7D6A1" w14:textId="77777777" w:rsidR="00081E64" w:rsidRDefault="00081E64" w:rsidP="00081E64">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 xml:space="preserve"> </w:t>
      </w:r>
    </w:p>
    <w:p w14:paraId="5DF1A8BE" w14:textId="77777777" w:rsidR="00081E64" w:rsidRPr="00736637" w:rsidRDefault="00081E64" w:rsidP="00081E64">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w:t>
      </w:r>
    </w:p>
    <w:p w14:paraId="32874A85" w14:textId="5A263197" w:rsidR="00E7212E" w:rsidRPr="002A677E" w:rsidRDefault="00E7212E" w:rsidP="00E7212E">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 xml:space="preserve">8. </w:t>
      </w:r>
      <w:r w:rsidRPr="002A677E">
        <w:rPr>
          <w:rFonts w:ascii="Times New Roman" w:hAnsi="Times New Roman" w:cs="Times New Roman"/>
          <w:sz w:val="24"/>
          <w:u w:val="none"/>
          <w:lang w:val="en-GB"/>
        </w:rPr>
        <w:t>NPE Loss Coverage (NPE LC)</w:t>
      </w:r>
    </w:p>
    <w:p w14:paraId="0B42A092" w14:textId="77777777" w:rsidR="00E7212E" w:rsidRPr="002A677E" w:rsidRDefault="00E7212E" w:rsidP="00E7212E">
      <w:pPr>
        <w:pStyle w:val="Instructionsberschrift2"/>
        <w:numPr>
          <w:ilvl w:val="0"/>
          <w:numId w:val="0"/>
        </w:numPr>
        <w:ind w:left="357" w:hanging="357"/>
        <w:rPr>
          <w:rFonts w:ascii="Times New Roman" w:hAnsi="Times New Roman" w:cs="Times New Roman"/>
          <w:sz w:val="24"/>
          <w:u w:val="none"/>
          <w:lang w:val="en-GB"/>
        </w:rPr>
      </w:pPr>
      <w:bookmarkStart w:id="0" w:name="_Toc19715887"/>
      <w:bookmarkStart w:id="1" w:name="_Toc151714527"/>
      <w:r w:rsidRPr="002A677E">
        <w:rPr>
          <w:rFonts w:ascii="Times New Roman" w:hAnsi="Times New Roman" w:cs="Times New Roman"/>
          <w:sz w:val="24"/>
          <w:u w:val="none"/>
          <w:lang w:val="en-GB"/>
        </w:rPr>
        <w:t>8.1.</w:t>
      </w:r>
      <w:r w:rsidRPr="002A677E">
        <w:rPr>
          <w:rFonts w:ascii="Times New Roman" w:hAnsi="Times New Roman" w:cs="Times New Roman"/>
          <w:sz w:val="24"/>
          <w:u w:val="none"/>
          <w:lang w:val="en-GB"/>
        </w:rPr>
        <w:tab/>
        <w:t>General remarks</w:t>
      </w:r>
      <w:bookmarkEnd w:id="0"/>
      <w:bookmarkEnd w:id="1"/>
      <w:r w:rsidRPr="002A677E">
        <w:rPr>
          <w:rFonts w:ascii="Times New Roman" w:hAnsi="Times New Roman" w:cs="Times New Roman"/>
          <w:sz w:val="24"/>
          <w:u w:val="none"/>
          <w:lang w:val="en-GB"/>
        </w:rPr>
        <w:t xml:space="preserve"> </w:t>
      </w:r>
    </w:p>
    <w:p w14:paraId="1616B9C3" w14:textId="77777777" w:rsidR="00E7212E" w:rsidRPr="002A677E" w:rsidRDefault="00E7212E" w:rsidP="00E7212E">
      <w:pPr>
        <w:pStyle w:val="InstructionsText2"/>
        <w:numPr>
          <w:ilvl w:val="0"/>
          <w:numId w:val="0"/>
        </w:numPr>
        <w:ind w:left="993"/>
        <w:rPr>
          <w:noProof/>
        </w:rPr>
      </w:pPr>
      <w:r w:rsidRPr="005B57EC">
        <w:rPr>
          <w:noProof/>
        </w:rPr>
        <w:fldChar w:fldCharType="begin"/>
      </w:r>
      <w:r w:rsidRPr="002A677E">
        <w:rPr>
          <w:noProof/>
        </w:rPr>
        <w:instrText xml:space="preserve"> seq paragraphs </w:instrText>
      </w:r>
      <w:r w:rsidRPr="005B57EC">
        <w:rPr>
          <w:noProof/>
        </w:rPr>
        <w:fldChar w:fldCharType="separate"/>
      </w:r>
      <w:r>
        <w:rPr>
          <w:noProof/>
        </w:rPr>
        <w:t>202</w:t>
      </w:r>
      <w:r w:rsidRPr="005B57EC">
        <w:rPr>
          <w:noProof/>
        </w:rPr>
        <w:fldChar w:fldCharType="end"/>
      </w:r>
      <w:r w:rsidRPr="002A677E">
        <w:rPr>
          <w:noProof/>
        </w:rPr>
        <w:t xml:space="preserve">. The NPE loss coverage templates contain information about non-performing exposures (NPEs) for the purposes of calculating the minimum loss coverage requirement for non-performing exposures as specified in Articles 47a, 47b and 47c </w:t>
      </w:r>
      <w:r w:rsidRPr="001235ED">
        <w:rPr>
          <w:lang w:val="en-US"/>
        </w:rPr>
        <w:t>of Regulation (EU) No 575/2013</w:t>
      </w:r>
      <w:r w:rsidRPr="002A677E">
        <w:rPr>
          <w:noProof/>
        </w:rPr>
        <w:t>.</w:t>
      </w:r>
    </w:p>
    <w:p w14:paraId="00E13494" w14:textId="77777777" w:rsidR="00E7212E" w:rsidRPr="002A677E" w:rsidRDefault="00E7212E" w:rsidP="00E7212E">
      <w:pPr>
        <w:pStyle w:val="InstructionsText2"/>
        <w:numPr>
          <w:ilvl w:val="0"/>
          <w:numId w:val="0"/>
        </w:numPr>
        <w:ind w:left="993"/>
      </w:pPr>
      <w:r w:rsidRPr="005B57EC">
        <w:fldChar w:fldCharType="begin"/>
      </w:r>
      <w:r w:rsidRPr="002A677E">
        <w:instrText xml:space="preserve"> seq paragraphs </w:instrText>
      </w:r>
      <w:r w:rsidRPr="005B57EC">
        <w:fldChar w:fldCharType="separate"/>
      </w:r>
      <w:r>
        <w:rPr>
          <w:noProof/>
        </w:rPr>
        <w:t>203</w:t>
      </w:r>
      <w:r w:rsidRPr="005B57EC">
        <w:fldChar w:fldCharType="end"/>
      </w:r>
      <w:r w:rsidRPr="002A677E">
        <w:t>. The block of templates consists of a set of three templates:</w:t>
      </w:r>
    </w:p>
    <w:p w14:paraId="5AAAB0DC" w14:textId="77777777" w:rsidR="00E7212E" w:rsidRDefault="00E7212E" w:rsidP="00E7212E">
      <w:pPr>
        <w:pStyle w:val="ListParagraph"/>
        <w:numPr>
          <w:ilvl w:val="0"/>
          <w:numId w:val="3"/>
        </w:numPr>
        <w:ind w:left="1077" w:hanging="357"/>
        <w:rPr>
          <w:rFonts w:ascii="Times New Roman" w:hAnsi="Times New Roman"/>
          <w:sz w:val="24"/>
        </w:rPr>
      </w:pPr>
      <w:r w:rsidRPr="002A677E">
        <w:rPr>
          <w:rFonts w:ascii="Times New Roman" w:hAnsi="Times New Roman"/>
          <w:sz w:val="24"/>
        </w:rPr>
        <w:t>The calculation of deductions for NPEs (C 35.01): this is an overview template indicating the applicable amount of insufficient coverage, calculated as the difference between the total minimum coverage requirements for NPEs and the total provisions and adjustments or deductions already made. The template covers both the non-performing exposures where forbearance measure has not been granted, and non-performing forborne exposures.</w:t>
      </w:r>
    </w:p>
    <w:p w14:paraId="614FD05F" w14:textId="77777777" w:rsidR="00E7212E" w:rsidRPr="002A677E" w:rsidRDefault="00E7212E" w:rsidP="00E7212E">
      <w:pPr>
        <w:pStyle w:val="ListParagraph"/>
        <w:numPr>
          <w:ilvl w:val="0"/>
          <w:numId w:val="3"/>
        </w:numPr>
        <w:ind w:left="1077" w:hanging="357"/>
        <w:rPr>
          <w:rFonts w:ascii="Times New Roman" w:hAnsi="Times New Roman"/>
          <w:sz w:val="24"/>
        </w:rPr>
      </w:pPr>
      <w:r w:rsidRPr="00E5715E">
        <w:rPr>
          <w:rFonts w:ascii="Times New Roman" w:hAnsi="Times New Roman"/>
          <w:sz w:val="24"/>
        </w:rPr>
        <w:t>Minimum coverage requirements and exposure values of non-performing exposures, excluding forborne exposures that fall under Article 47c(6) of Regulation (EU) No 575/2013 (C 35.02): the template calculates the total minimum coverage requirements for non-performing exposures that are not non-performing forborne exposures that fall under Article 47c(6) of Regulation (EU) No 575/2013, indicating the factors to be applied on the exposure values for the purposes of this calculation given whether the exposure is secured or unsecured and given the time since the exposure became non-performing.</w:t>
      </w:r>
    </w:p>
    <w:p w14:paraId="4DF9B9C2" w14:textId="77777777" w:rsidR="00E7212E" w:rsidRPr="002A677E" w:rsidRDefault="00E7212E" w:rsidP="00E7212E">
      <w:pPr>
        <w:pStyle w:val="ListParagraph"/>
        <w:numPr>
          <w:ilvl w:val="0"/>
          <w:numId w:val="3"/>
        </w:numPr>
        <w:spacing w:line="276" w:lineRule="auto"/>
        <w:ind w:left="1077" w:hanging="357"/>
        <w:rPr>
          <w:rFonts w:ascii="Times New Roman" w:hAnsi="Times New Roman"/>
          <w:sz w:val="24"/>
        </w:rPr>
      </w:pPr>
      <w:r w:rsidRPr="002A677E">
        <w:rPr>
          <w:rFonts w:ascii="Times New Roman" w:hAnsi="Times New Roman"/>
          <w:sz w:val="24"/>
        </w:rPr>
        <w:t xml:space="preserve">Minimum coverage requirements and exposure values of non-performing forborne exposures that fall under Article 47c(6) </w:t>
      </w:r>
      <w:r w:rsidRPr="001235ED">
        <w:rPr>
          <w:rFonts w:ascii="Times New Roman" w:hAnsi="Times New Roman"/>
          <w:sz w:val="24"/>
          <w:lang w:val="en-US"/>
        </w:rPr>
        <w:t>of Regulation (EU) No 575/2013</w:t>
      </w:r>
      <w:r w:rsidRPr="002A677E">
        <w:rPr>
          <w:rFonts w:ascii="Times New Roman" w:hAnsi="Times New Roman"/>
          <w:sz w:val="24"/>
        </w:rPr>
        <w:t xml:space="preserve"> (C 35.03): the template calculates the total minimum coverage requirements for non-performing forborne exposures that fall under Article 47c(6) </w:t>
      </w:r>
      <w:r w:rsidRPr="001235ED">
        <w:rPr>
          <w:rFonts w:ascii="Times New Roman" w:hAnsi="Times New Roman"/>
          <w:sz w:val="24"/>
          <w:lang w:val="en-US"/>
        </w:rPr>
        <w:t>of Regulation (EU) No 575/2013</w:t>
      </w:r>
      <w:r w:rsidRPr="002A677E">
        <w:rPr>
          <w:rFonts w:ascii="Times New Roman" w:hAnsi="Times New Roman"/>
          <w:sz w:val="24"/>
        </w:rPr>
        <w:t>, indicating the factors to be applied on the exposure values for the purposes of this calculation given whether the exposure is secured or unsecured and given the time since the exposure became non-performing.</w:t>
      </w:r>
      <w:r>
        <w:rPr>
          <w:rFonts w:ascii="Times New Roman" w:hAnsi="Times New Roman"/>
          <w:sz w:val="24"/>
        </w:rPr>
        <w:t xml:space="preserve"> </w:t>
      </w:r>
    </w:p>
    <w:p w14:paraId="00581AE0" w14:textId="61A5BFC3" w:rsidR="00E7212E" w:rsidRPr="002A677E" w:rsidRDefault="00E7212E" w:rsidP="00E7212E">
      <w:pPr>
        <w:pStyle w:val="InstructionsText2"/>
        <w:numPr>
          <w:ilvl w:val="0"/>
          <w:numId w:val="0"/>
        </w:numPr>
        <w:ind w:left="993"/>
      </w:pPr>
      <w:r w:rsidRPr="005B57EC">
        <w:fldChar w:fldCharType="begin"/>
      </w:r>
      <w:r w:rsidRPr="002A677E">
        <w:instrText xml:space="preserve"> seq paragraphs </w:instrText>
      </w:r>
      <w:r w:rsidRPr="005B57EC">
        <w:fldChar w:fldCharType="separate"/>
      </w:r>
      <w:r>
        <w:rPr>
          <w:noProof/>
        </w:rPr>
        <w:t>204</w:t>
      </w:r>
      <w:r w:rsidRPr="005B57EC">
        <w:fldChar w:fldCharType="end"/>
      </w:r>
      <w:r w:rsidRPr="002A677E">
        <w:t>.</w:t>
      </w:r>
      <w:r>
        <w:t xml:space="preserve"> </w:t>
      </w:r>
      <w:r w:rsidRPr="002A677E">
        <w:t>The</w:t>
      </w:r>
      <w:del w:id="2" w:author="Author">
        <w:r w:rsidRPr="002A677E" w:rsidDel="003952A8">
          <w:delText xml:space="preserve"> the</w:delText>
        </w:r>
      </w:del>
      <w:r w:rsidRPr="002A677E">
        <w:t xml:space="preserve"> minimum loss coverage requirement for non-performing exposures applies to (i) exposures, originated on and after 26 April 2019, that become non-</w:t>
      </w:r>
      <w:r w:rsidRPr="002A677E">
        <w:lastRenderedPageBreak/>
        <w:t xml:space="preserve">performing, and (ii) exposures originated before 26 April 2019 when they are modified after that date in a way that increases their exposure value to the obligor (Article 469a </w:t>
      </w:r>
      <w:r w:rsidRPr="001235ED">
        <w:rPr>
          <w:lang w:val="en-US"/>
        </w:rPr>
        <w:t>of Regulation (EU) No 575/2013</w:t>
      </w:r>
      <w:r w:rsidRPr="002A677E">
        <w:t>), that become non-performing.</w:t>
      </w:r>
      <w:ins w:id="3" w:author="Author">
        <w:r w:rsidR="00E41AE1">
          <w:t xml:space="preserve"> In line with Article 47c(4a</w:t>
        </w:r>
        <w:r w:rsidR="00E41AE1" w:rsidRPr="00DF6748">
          <w:t xml:space="preserve">) of Regulation (EU) No 575/2013, </w:t>
        </w:r>
        <w:r w:rsidR="00E41AE1">
          <w:t xml:space="preserve">the </w:t>
        </w:r>
        <w:r w:rsidR="00E41AE1" w:rsidRPr="00DF6748">
          <w:t xml:space="preserve">minimum loss coverage requirement </w:t>
        </w:r>
        <w:r w:rsidR="00E41AE1">
          <w:t>does not apply to the part of non-performing exposures guaranteed or insured by an official export credit agency.</w:t>
        </w:r>
      </w:ins>
    </w:p>
    <w:p w14:paraId="4F0BBD38" w14:textId="77777777" w:rsidR="00E7212E" w:rsidRPr="002A677E" w:rsidRDefault="00E7212E" w:rsidP="00E7212E">
      <w:pPr>
        <w:pStyle w:val="InstructionsText2"/>
        <w:numPr>
          <w:ilvl w:val="0"/>
          <w:numId w:val="0"/>
        </w:numPr>
        <w:ind w:left="993"/>
      </w:pPr>
      <w:r w:rsidRPr="005B57EC">
        <w:fldChar w:fldCharType="begin"/>
      </w:r>
      <w:r w:rsidRPr="002A677E">
        <w:instrText xml:space="preserve"> seq paragraphs </w:instrText>
      </w:r>
      <w:r w:rsidRPr="005B57EC">
        <w:fldChar w:fldCharType="separate"/>
      </w:r>
      <w:r>
        <w:rPr>
          <w:noProof/>
        </w:rPr>
        <w:t>205</w:t>
      </w:r>
      <w:r w:rsidRPr="005B57EC">
        <w:fldChar w:fldCharType="end"/>
      </w:r>
      <w:r w:rsidRPr="002A677E">
        <w:t>. Institutions shall calculate the deductions for NPEs in accordance with Article 47c(1)</w:t>
      </w:r>
      <w:r>
        <w:t>, p</w:t>
      </w:r>
      <w:r w:rsidRPr="002A677E">
        <w:t>oints (a) and (b)</w:t>
      </w:r>
      <w:r>
        <w:t>,</w:t>
      </w:r>
      <w:r w:rsidRPr="002A677E">
        <w:t xml:space="preserve"> </w:t>
      </w:r>
      <w:r w:rsidRPr="001235ED">
        <w:rPr>
          <w:lang w:val="en-US"/>
        </w:rPr>
        <w:t>of Regulation (EU) No 575/2013</w:t>
      </w:r>
      <w:r w:rsidRPr="002A677E">
        <w:t>,</w:t>
      </w:r>
      <w:del w:id="4" w:author="Author">
        <w:r w:rsidRPr="002A677E" w:rsidDel="00D04724">
          <w:delText>,</w:delText>
        </w:r>
      </w:del>
      <w:r w:rsidRPr="002A677E">
        <w:t xml:space="preserve"> including</w:t>
      </w:r>
      <w:r>
        <w:t xml:space="preserve"> </w:t>
      </w:r>
      <w:r w:rsidRPr="002A677E">
        <w:t>the calculation of minimum coverage requirements and total provisions and adjustments or deductions, at individual exposure level (‘transaction based’) and not at debtor or portfolio levels.</w:t>
      </w:r>
    </w:p>
    <w:p w14:paraId="1066EFE1" w14:textId="77777777" w:rsidR="00E7212E" w:rsidRPr="002A677E" w:rsidRDefault="00E7212E" w:rsidP="00E7212E">
      <w:pPr>
        <w:pStyle w:val="InstructionsText2"/>
        <w:numPr>
          <w:ilvl w:val="0"/>
          <w:numId w:val="0"/>
        </w:numPr>
        <w:ind w:left="993"/>
        <w:rPr>
          <w:noProof/>
        </w:rPr>
      </w:pPr>
      <w:r w:rsidRPr="005B57EC">
        <w:rPr>
          <w:noProof/>
        </w:rPr>
        <w:fldChar w:fldCharType="begin"/>
      </w:r>
      <w:r w:rsidRPr="002A677E">
        <w:rPr>
          <w:noProof/>
        </w:rPr>
        <w:instrText xml:space="preserve"> seq paragraphs </w:instrText>
      </w:r>
      <w:r w:rsidRPr="005B57EC">
        <w:rPr>
          <w:noProof/>
        </w:rPr>
        <w:fldChar w:fldCharType="separate"/>
      </w:r>
      <w:r>
        <w:rPr>
          <w:noProof/>
        </w:rPr>
        <w:t>206</w:t>
      </w:r>
      <w:r w:rsidRPr="005B57EC">
        <w:rPr>
          <w:noProof/>
        </w:rPr>
        <w:fldChar w:fldCharType="end"/>
      </w:r>
      <w:r w:rsidRPr="002A677E">
        <w:rPr>
          <w:noProof/>
        </w:rPr>
        <w:t>. For the purposes of calculating the deductions for NPEs, institutions shall differentiate between the unsecured and secured part of a NPE in accordance with Article 47c(1)</w:t>
      </w:r>
      <w:r>
        <w:rPr>
          <w:noProof/>
        </w:rPr>
        <w:t xml:space="preserve"> </w:t>
      </w:r>
      <w:r w:rsidRPr="002567E9">
        <w:rPr>
          <w:noProof/>
        </w:rPr>
        <w:t>of Regulation (EU) No 575/2013</w:t>
      </w:r>
      <w:r w:rsidRPr="002A677E">
        <w:rPr>
          <w:noProof/>
        </w:rPr>
        <w:t>. To this end, institutions shall report exposure values and minimum coverage requirements separately for the unsecured part of NPEs and for the secured part of NPEs.</w:t>
      </w:r>
    </w:p>
    <w:bookmarkStart w:id="5" w:name="_Toc522019774"/>
    <w:p w14:paraId="782A124B" w14:textId="77777777" w:rsidR="00C6168C" w:rsidRDefault="00E7212E" w:rsidP="002567E9">
      <w:pPr>
        <w:pStyle w:val="InstructionsText2"/>
        <w:numPr>
          <w:ilvl w:val="0"/>
          <w:numId w:val="0"/>
        </w:numPr>
        <w:ind w:left="993"/>
        <w:rPr>
          <w:ins w:id="6" w:author="Author"/>
          <w:noProof/>
        </w:rPr>
      </w:pPr>
      <w:r w:rsidRPr="005B57EC">
        <w:rPr>
          <w:noProof/>
        </w:rPr>
        <w:fldChar w:fldCharType="begin"/>
      </w:r>
      <w:r w:rsidRPr="002A677E">
        <w:rPr>
          <w:noProof/>
        </w:rPr>
        <w:instrText xml:space="preserve"> seq paragraphs </w:instrText>
      </w:r>
      <w:r w:rsidRPr="005B57EC">
        <w:rPr>
          <w:noProof/>
        </w:rPr>
        <w:fldChar w:fldCharType="separate"/>
      </w:r>
      <w:r>
        <w:rPr>
          <w:noProof/>
        </w:rPr>
        <w:t>207</w:t>
      </w:r>
      <w:r w:rsidRPr="005B57EC">
        <w:rPr>
          <w:noProof/>
        </w:rPr>
        <w:fldChar w:fldCharType="end"/>
      </w:r>
      <w:r w:rsidRPr="002A677E">
        <w:rPr>
          <w:noProof/>
        </w:rPr>
        <w:t xml:space="preserve">. For the purposes of mapping of relevant applicable factors and calculating minimum coverage requirements, institutions shall classify the secured part of NPEs depending on the type of credit protection in accordance with Article 47c(3) </w:t>
      </w:r>
      <w:r w:rsidRPr="002567E9">
        <w:rPr>
          <w:noProof/>
        </w:rPr>
        <w:t>of Regulation (EU) No 575/2013</w:t>
      </w:r>
      <w:r w:rsidRPr="002A677E">
        <w:rPr>
          <w:noProof/>
        </w:rPr>
        <w:t xml:space="preserve"> as follows: (i) “secured by immovable property or residential loan guaranteed by an eligible protection provider as referred to in Art. 201”, (ii) “secured by other funded or unfunded credit protection” or (iii) “</w:t>
      </w:r>
      <w:ins w:id="7" w:author="Author">
        <w:r w:rsidR="002567E9" w:rsidRPr="002567E9">
          <w:rPr>
            <w:noProof/>
          </w:rPr>
          <w:t>guaranteed or counter-guaranteed by an eligible protection provider</w:t>
        </w:r>
      </w:ins>
      <w:del w:id="8" w:author="Author">
        <w:r w:rsidRPr="002A677E" w:rsidDel="002567E9">
          <w:rPr>
            <w:noProof/>
          </w:rPr>
          <w:delText>guaranteed or insured by an official export credit agency</w:delText>
        </w:r>
      </w:del>
      <w:r w:rsidRPr="002A677E">
        <w:rPr>
          <w:noProof/>
        </w:rPr>
        <w:t>”</w:t>
      </w:r>
      <w:del w:id="9" w:author="Author">
        <w:r w:rsidRPr="002A677E" w:rsidDel="00483B10">
          <w:rPr>
            <w:noProof/>
          </w:rPr>
          <w:delText>,</w:delText>
        </w:r>
      </w:del>
      <w:r w:rsidRPr="002A677E">
        <w:rPr>
          <w:noProof/>
        </w:rPr>
        <w:t>. When a non-performing exposure is secured by more than one type of credit protection, its exposure value shall be allocated according to the quality of the credit protection, starting from the one with the best quality.</w:t>
      </w:r>
    </w:p>
    <w:p w14:paraId="2778C954" w14:textId="1C8C1115" w:rsidR="00C6168C" w:rsidRPr="00C6168C" w:rsidRDefault="00C6168C" w:rsidP="00C6168C">
      <w:pPr>
        <w:pStyle w:val="InstructionsText2"/>
        <w:numPr>
          <w:ilvl w:val="0"/>
          <w:numId w:val="0"/>
        </w:numPr>
        <w:ind w:left="993"/>
        <w:rPr>
          <w:ins w:id="10" w:author="Author"/>
          <w:noProof/>
        </w:rPr>
      </w:pPr>
      <w:ins w:id="11" w:author="Author">
        <w:r w:rsidRPr="00C6168C">
          <w:rPr>
            <w:noProof/>
          </w:rPr>
          <w:t>207a.</w:t>
        </w:r>
        <w:r>
          <w:rPr>
            <w:noProof/>
          </w:rPr>
          <w:t xml:space="preserve"> </w:t>
        </w:r>
      </w:ins>
      <w:r w:rsidR="00E7212E" w:rsidRPr="002A677E">
        <w:rPr>
          <w:noProof/>
        </w:rPr>
        <w:t xml:space="preserve"> </w:t>
      </w:r>
      <w:ins w:id="12" w:author="Author">
        <w:r>
          <w:rPr>
            <w:noProof/>
          </w:rPr>
          <w:t>In line with</w:t>
        </w:r>
        <w:r w:rsidRPr="00C6168C">
          <w:rPr>
            <w:noProof/>
          </w:rPr>
          <w:t xml:space="preserve"> Article 36</w:t>
        </w:r>
        <w:r w:rsidR="00E41AE1">
          <w:rPr>
            <w:noProof/>
          </w:rPr>
          <w:t>(5)</w:t>
        </w:r>
        <w:r w:rsidRPr="00C6168C">
          <w:rPr>
            <w:noProof/>
          </w:rPr>
          <w:t xml:space="preserve"> of Regulation (EU) No 575/2013 specialised debt restructurers shall report all</w:t>
        </w:r>
        <w:r w:rsidR="00613074">
          <w:rPr>
            <w:noProof/>
          </w:rPr>
          <w:t xml:space="preserve"> relevant</w:t>
        </w:r>
        <w:r w:rsidRPr="00C6168C">
          <w:rPr>
            <w:noProof/>
          </w:rPr>
          <w:t xml:space="preserve"> exposures</w:t>
        </w:r>
        <w:r w:rsidR="00E41AE1">
          <w:rPr>
            <w:noProof/>
          </w:rPr>
          <w:t xml:space="preserve"> including </w:t>
        </w:r>
        <w:r w:rsidR="00E41AE1" w:rsidRPr="00192FFB">
          <w:rPr>
            <w:noProof/>
          </w:rPr>
          <w:t>non-performing exposures purchased</w:t>
        </w:r>
        <w:r w:rsidR="00E41AE1">
          <w:rPr>
            <w:noProof/>
          </w:rPr>
          <w:t xml:space="preserve"> by these institutions</w:t>
        </w:r>
        <w:r w:rsidRPr="00C6168C">
          <w:rPr>
            <w:noProof/>
          </w:rPr>
          <w:t xml:space="preserve"> </w:t>
        </w:r>
        <w:r w:rsidRPr="00686237">
          <w:rPr>
            <w:noProof/>
          </w:rPr>
          <w:t xml:space="preserve">in </w:t>
        </w:r>
        <w:r>
          <w:rPr>
            <w:noProof/>
          </w:rPr>
          <w:t xml:space="preserve">templates </w:t>
        </w:r>
        <w:r w:rsidRPr="00686237">
          <w:rPr>
            <w:noProof/>
          </w:rPr>
          <w:t>C35.01 to C35.03</w:t>
        </w:r>
        <w:r>
          <w:rPr>
            <w:noProof/>
          </w:rPr>
          <w:t xml:space="preserve"> </w:t>
        </w:r>
        <w:r w:rsidRPr="00C6168C">
          <w:rPr>
            <w:noProof/>
          </w:rPr>
          <w:t>and set the</w:t>
        </w:r>
        <w:r w:rsidR="00E41AE1">
          <w:rPr>
            <w:noProof/>
          </w:rPr>
          <w:t xml:space="preserve"> a</w:t>
        </w:r>
        <w:r w:rsidR="00E41AE1" w:rsidRPr="00703E8A">
          <w:rPr>
            <w:noProof/>
          </w:rPr>
          <w:t>pplicable amount of insufficient coverage</w:t>
        </w:r>
        <w:r w:rsidR="00E41AE1">
          <w:rPr>
            <w:noProof/>
          </w:rPr>
          <w:t xml:space="preserve"> of the</w:t>
        </w:r>
        <w:r w:rsidRPr="00C6168C">
          <w:rPr>
            <w:noProof/>
          </w:rPr>
          <w:t xml:space="preserve"> purchased part equal to zero in row 0010 of C35.01. </w:t>
        </w:r>
      </w:ins>
    </w:p>
    <w:p w14:paraId="580D4721" w14:textId="5FD06AB7" w:rsidR="00E7212E" w:rsidRPr="002A677E" w:rsidRDefault="00E7212E" w:rsidP="002567E9">
      <w:pPr>
        <w:pStyle w:val="InstructionsText2"/>
        <w:numPr>
          <w:ilvl w:val="0"/>
          <w:numId w:val="0"/>
        </w:numPr>
        <w:ind w:left="993"/>
        <w:rPr>
          <w:noProof/>
        </w:rPr>
      </w:pPr>
    </w:p>
    <w:p w14:paraId="106EA644" w14:textId="77777777" w:rsidR="00E7212E" w:rsidRPr="002A677E" w:rsidRDefault="00E7212E" w:rsidP="00E7212E">
      <w:pPr>
        <w:pStyle w:val="Instructionsberschrift2"/>
        <w:numPr>
          <w:ilvl w:val="0"/>
          <w:numId w:val="0"/>
        </w:numPr>
        <w:ind w:left="357" w:hanging="357"/>
        <w:rPr>
          <w:rFonts w:ascii="Times New Roman" w:hAnsi="Times New Roman" w:cs="Times New Roman"/>
          <w:sz w:val="24"/>
          <w:u w:val="none"/>
          <w:lang w:val="en-GB"/>
        </w:rPr>
      </w:pPr>
      <w:bookmarkStart w:id="13" w:name="_Toc19715888"/>
      <w:bookmarkStart w:id="14" w:name="_Toc151714528"/>
      <w:r w:rsidRPr="002A677E">
        <w:rPr>
          <w:rFonts w:ascii="Times New Roman" w:hAnsi="Times New Roman" w:cs="Times New Roman"/>
          <w:sz w:val="24"/>
          <w:u w:val="none"/>
          <w:lang w:val="en-GB"/>
        </w:rPr>
        <w:t xml:space="preserve">8.2. C 35.01 – </w:t>
      </w:r>
      <w:bookmarkEnd w:id="5"/>
      <w:r w:rsidRPr="002A677E">
        <w:rPr>
          <w:rFonts w:ascii="Times New Roman" w:hAnsi="Times New Roman" w:cs="Times New Roman"/>
          <w:sz w:val="24"/>
          <w:u w:val="none"/>
          <w:lang w:val="en-GB"/>
        </w:rPr>
        <w:t>THE CALCULATION OF DEDUCTIONS FOR NON-PERFORMING EXPOSURES (NPE LC1)</w:t>
      </w:r>
      <w:bookmarkEnd w:id="13"/>
      <w:bookmarkEnd w:id="14"/>
    </w:p>
    <w:p w14:paraId="7FED3A0B" w14:textId="77777777" w:rsidR="00E7212E" w:rsidRPr="002A677E" w:rsidRDefault="00E7212E" w:rsidP="00E7212E">
      <w:pPr>
        <w:pStyle w:val="Instructionsberschrift2"/>
        <w:numPr>
          <w:ilvl w:val="2"/>
          <w:numId w:val="4"/>
        </w:numPr>
        <w:tabs>
          <w:tab w:val="num" w:pos="360"/>
        </w:tabs>
        <w:ind w:left="2160" w:hanging="180"/>
        <w:rPr>
          <w:rFonts w:ascii="Times New Roman" w:hAnsi="Times New Roman" w:cs="Times New Roman"/>
          <w:sz w:val="24"/>
          <w:lang w:val="en-GB"/>
        </w:rPr>
      </w:pPr>
      <w:bookmarkStart w:id="15" w:name="_Toc151714529"/>
      <w:r w:rsidRPr="002A677E">
        <w:rPr>
          <w:rFonts w:ascii="Times New Roman" w:hAnsi="Times New Roman" w:cs="Times New Roman"/>
          <w:sz w:val="24"/>
          <w:lang w:val="en-GB"/>
        </w:rPr>
        <w:t>Instructions concerning specific positions</w:t>
      </w:r>
      <w:bookmarkEnd w:id="15"/>
    </w:p>
    <w:p w14:paraId="4AD8B2CE" w14:textId="77777777" w:rsidR="00E7212E" w:rsidRPr="002A677E" w:rsidRDefault="00E7212E" w:rsidP="00E7212E">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53298809"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6505795" w14:textId="77777777" w:rsidR="00E7212E" w:rsidRPr="002A677E" w:rsidRDefault="00E7212E" w:rsidP="00BF7D57">
            <w:pPr>
              <w:rPr>
                <w:rFonts w:ascii="Times New Roman" w:hAnsi="Times New Roman"/>
                <w:sz w:val="24"/>
                <w:lang w:bidi="ne-NP"/>
              </w:rPr>
            </w:pPr>
            <w:bookmarkStart w:id="16" w:name="_Toc19715889"/>
            <w:r w:rsidRPr="002A677E">
              <w:rPr>
                <w:rFonts w:ascii="Times New Roman" w:hAnsi="Times New Roman"/>
                <w:sz w:val="24"/>
                <w:lang w:bidi="ne-NP"/>
              </w:rPr>
              <w:t>Columns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33CEBAA" w14:textId="77777777" w:rsidR="00E7212E" w:rsidRPr="002A677E" w:rsidRDefault="00E7212E" w:rsidP="00BF7D57">
            <w:pPr>
              <w:rPr>
                <w:rFonts w:ascii="Times New Roman" w:hAnsi="Times New Roman"/>
                <w:sz w:val="24"/>
                <w:lang w:bidi="ne-NP"/>
              </w:rPr>
            </w:pPr>
            <w:r w:rsidRPr="002A677E">
              <w:rPr>
                <w:rFonts w:ascii="Times New Roman" w:hAnsi="Times New Roman"/>
                <w:sz w:val="24"/>
                <w:lang w:bidi="ne-NP"/>
              </w:rPr>
              <w:t>Instructions</w:t>
            </w:r>
          </w:p>
        </w:tc>
      </w:tr>
      <w:tr w:rsidR="00E7212E" w:rsidRPr="002A677E" w14:paraId="2C9D21A1"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7B54B2B6" w14:textId="77777777" w:rsidR="00E7212E" w:rsidRPr="002A677E" w:rsidRDefault="00E7212E" w:rsidP="00BF7D57">
            <w:pPr>
              <w:rPr>
                <w:rFonts w:ascii="Times New Roman" w:hAnsi="Times New Roman"/>
                <w:sz w:val="24"/>
              </w:rPr>
            </w:pPr>
            <w:r w:rsidRPr="002A677E">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7B58E11B"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Time passed since exposures classified as non-performing</w:t>
            </w:r>
          </w:p>
          <w:p w14:paraId="1BC0C5B7" w14:textId="77777777" w:rsidR="00E7212E" w:rsidRPr="002A677E" w:rsidRDefault="00E7212E" w:rsidP="00BF7D57">
            <w:pPr>
              <w:rPr>
                <w:rFonts w:ascii="Times New Roman" w:hAnsi="Times New Roman"/>
                <w:sz w:val="24"/>
              </w:rPr>
            </w:pPr>
            <w:r w:rsidRPr="002A677E">
              <w:rPr>
                <w:rFonts w:ascii="Times New Roman" w:hAnsi="Times New Roman"/>
                <w:sz w:val="24"/>
              </w:rPr>
              <w:t>The ‘time passed since exposures classified as non-performing’ shall mean the time in years passed, as of the reference date, since exposure has been classified as non-</w:t>
            </w:r>
            <w:r w:rsidRPr="002A677E">
              <w:rPr>
                <w:rFonts w:ascii="Times New Roman" w:hAnsi="Times New Roman"/>
                <w:sz w:val="24"/>
              </w:rPr>
              <w:lastRenderedPageBreak/>
              <w:t xml:space="preserve">performing. For purchased non-performing exposures, the time in years shall start to run from the date on which the exposures was originally classified as non- performing, and not from the date of their purchase. </w:t>
            </w:r>
          </w:p>
          <w:p w14:paraId="4D6DCF87" w14:textId="77777777" w:rsidR="00E7212E" w:rsidRPr="002A677E" w:rsidRDefault="00E7212E" w:rsidP="00BF7D57">
            <w:pPr>
              <w:rPr>
                <w:rFonts w:ascii="Times New Roman" w:hAnsi="Times New Roman"/>
                <w:sz w:val="24"/>
              </w:rPr>
            </w:pPr>
            <w:r w:rsidRPr="002A677E">
              <w:rPr>
                <w:rFonts w:ascii="Times New Roman" w:hAnsi="Times New Roman"/>
                <w:sz w:val="24"/>
              </w:rPr>
              <w:t>Institutions shall report data on exposures for which the reference date falls under the corresponding time interval indicating the period in years following exposures’ classification as non-performing, regardless of any application of forbearance measures.</w:t>
            </w:r>
          </w:p>
          <w:p w14:paraId="08BF43EA" w14:textId="77777777" w:rsidR="00E7212E" w:rsidRPr="002A677E" w:rsidRDefault="00E7212E" w:rsidP="00BF7D57">
            <w:pPr>
              <w:rPr>
                <w:rFonts w:ascii="Times New Roman" w:hAnsi="Times New Roman"/>
                <w:sz w:val="24"/>
              </w:rPr>
            </w:pPr>
            <w:r w:rsidRPr="002A677E">
              <w:rPr>
                <w:rFonts w:ascii="Times New Roman" w:hAnsi="Times New Roman"/>
                <w:sz w:val="24"/>
              </w:rPr>
              <w:t>For the time interval, “&gt; X year(s), &lt;= Y year(s)”, institutions shall report data on exposures for which the reference date corresponds to the period between the first and the last day of the Yth year following the classification of these exposures as non-performing.</w:t>
            </w:r>
          </w:p>
        </w:tc>
      </w:tr>
      <w:tr w:rsidR="00E7212E" w:rsidRPr="002A677E" w14:paraId="2FAB9F31" w14:textId="77777777" w:rsidTr="00BF7D57">
        <w:tc>
          <w:tcPr>
            <w:tcW w:w="1188" w:type="dxa"/>
            <w:tcBorders>
              <w:top w:val="single" w:sz="4" w:space="0" w:color="auto"/>
              <w:left w:val="single" w:sz="4" w:space="0" w:color="auto"/>
              <w:bottom w:val="single" w:sz="4" w:space="0" w:color="auto"/>
              <w:right w:val="single" w:sz="4" w:space="0" w:color="auto"/>
            </w:tcBorders>
          </w:tcPr>
          <w:p w14:paraId="231FEB1E" w14:textId="77777777" w:rsidR="00E7212E" w:rsidRPr="002A677E" w:rsidRDefault="00E7212E" w:rsidP="00BF7D57">
            <w:pPr>
              <w:rPr>
                <w:rFonts w:ascii="Times New Roman" w:hAnsi="Times New Roman"/>
                <w:sz w:val="24"/>
              </w:rPr>
            </w:pPr>
            <w:r w:rsidRPr="002A677E">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14:paraId="1A8B9845"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t xml:space="preserve"> </w:t>
            </w:r>
            <w:r w:rsidRPr="002A677E">
              <w:rPr>
                <w:rFonts w:ascii="Times New Roman" w:hAnsi="Times New Roman"/>
                <w:b/>
                <w:sz w:val="24"/>
                <w:u w:val="single"/>
              </w:rPr>
              <w:t>Total</w:t>
            </w:r>
          </w:p>
          <w:p w14:paraId="785D55A5" w14:textId="77777777" w:rsidR="00E7212E" w:rsidRPr="002A677E" w:rsidRDefault="00E7212E" w:rsidP="00BF7D57">
            <w:pPr>
              <w:rPr>
                <w:rFonts w:ascii="Times New Roman" w:hAnsi="Times New Roman"/>
                <w:sz w:val="24"/>
              </w:rPr>
            </w:pPr>
            <w:r w:rsidRPr="002A677E">
              <w:rPr>
                <w:rFonts w:ascii="Times New Roman" w:hAnsi="Times New Roman"/>
                <w:sz w:val="24"/>
              </w:rPr>
              <w:t>Institutions shall report the sum of all columns from 0010 to 0100.</w:t>
            </w:r>
          </w:p>
        </w:tc>
      </w:tr>
    </w:tbl>
    <w:p w14:paraId="6606E534" w14:textId="77777777" w:rsidR="00E7212E" w:rsidRPr="002A677E" w:rsidRDefault="00E7212E" w:rsidP="00E7212E">
      <w:pPr>
        <w:tabs>
          <w:tab w:val="left" w:pos="1301"/>
        </w:tabs>
        <w:ind w:left="113"/>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6F339908"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bookmarkEnd w:id="16"/>
          <w:p w14:paraId="3193E3E4" w14:textId="77777777" w:rsidR="00E7212E" w:rsidRPr="002A677E" w:rsidRDefault="00E7212E" w:rsidP="00BF7D57">
            <w:pPr>
              <w:rPr>
                <w:rFonts w:ascii="Times New Roman" w:hAnsi="Times New Roman"/>
                <w:sz w:val="24"/>
                <w:lang w:bidi="ne-NP"/>
              </w:rPr>
            </w:pPr>
            <w:r w:rsidRPr="002A677E">
              <w:rPr>
                <w:rFonts w:ascii="Times New Roman" w:hAnsi="Times New Roman"/>
                <w:sz w:val="24"/>
                <w:lang w:bidi="ne-NP"/>
              </w:rPr>
              <w:t>Rows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119A802A" w14:textId="77777777" w:rsidR="00E7212E" w:rsidRPr="002A677E" w:rsidRDefault="00E7212E" w:rsidP="00BF7D57">
            <w:pPr>
              <w:rPr>
                <w:rFonts w:ascii="Times New Roman" w:hAnsi="Times New Roman"/>
                <w:sz w:val="24"/>
                <w:lang w:bidi="ne-NP"/>
              </w:rPr>
            </w:pPr>
            <w:r w:rsidRPr="002A677E">
              <w:rPr>
                <w:rFonts w:ascii="Times New Roman" w:hAnsi="Times New Roman"/>
                <w:sz w:val="24"/>
                <w:lang w:bidi="ne-NP"/>
              </w:rPr>
              <w:t>Instructions</w:t>
            </w:r>
          </w:p>
        </w:tc>
      </w:tr>
      <w:tr w:rsidR="00E7212E" w:rsidRPr="002A677E" w14:paraId="4E937656"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2982B694" w14:textId="77777777" w:rsidR="00E7212E" w:rsidRPr="002A677E" w:rsidRDefault="00E7212E" w:rsidP="00BF7D57">
            <w:pPr>
              <w:rPr>
                <w:rFonts w:ascii="Times New Roman" w:hAnsi="Times New Roman"/>
                <w:sz w:val="24"/>
              </w:rPr>
            </w:pPr>
            <w:r w:rsidRPr="002A677E">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16A30A2F"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Applicable amount of insufficient coverage</w:t>
            </w:r>
          </w:p>
          <w:p w14:paraId="07CA6C51" w14:textId="77777777" w:rsidR="00E7212E" w:rsidRPr="002A677E" w:rsidRDefault="00E7212E" w:rsidP="00BF7D57">
            <w:pPr>
              <w:rPr>
                <w:rFonts w:ascii="Times New Roman" w:hAnsi="Times New Roman"/>
                <w:sz w:val="24"/>
              </w:rPr>
            </w:pPr>
            <w:r w:rsidRPr="002A677E">
              <w:rPr>
                <w:rFonts w:ascii="Times New Roman" w:hAnsi="Times New Roman"/>
                <w:sz w:val="24"/>
              </w:rPr>
              <w:t xml:space="preserve">Article 47c(1) </w:t>
            </w:r>
            <w:r w:rsidRPr="001235ED">
              <w:rPr>
                <w:rFonts w:ascii="Times New Roman" w:hAnsi="Times New Roman"/>
                <w:sz w:val="24"/>
                <w:lang w:val="en-US"/>
              </w:rPr>
              <w:t>of Regulation (EU) No 575/2013</w:t>
            </w:r>
          </w:p>
          <w:p w14:paraId="7BAA1E96" w14:textId="77777777" w:rsidR="00E7212E" w:rsidRPr="002A677E" w:rsidRDefault="00E7212E" w:rsidP="00BF7D57">
            <w:pPr>
              <w:rPr>
                <w:rFonts w:ascii="Times New Roman" w:hAnsi="Times New Roman"/>
                <w:sz w:val="24"/>
              </w:rPr>
            </w:pPr>
            <w:r w:rsidRPr="002A677E">
              <w:rPr>
                <w:rFonts w:ascii="Times New Roman" w:hAnsi="Times New Roman"/>
                <w:sz w:val="24"/>
              </w:rPr>
              <w:t>For the calculation of the applicable amount of insufficient coverage, institutions shall deduct the total provisions and adjustments or deductions (capped) (row 0080) from the total minimum coverage requirement for non-performing exposures (row 0020).</w:t>
            </w:r>
          </w:p>
          <w:p w14:paraId="4864656A" w14:textId="5DE2BE38" w:rsidR="006124F8" w:rsidRPr="002A677E" w:rsidRDefault="00E7212E" w:rsidP="00BF7D57">
            <w:pPr>
              <w:rPr>
                <w:rFonts w:ascii="Times New Roman" w:hAnsi="Times New Roman"/>
                <w:sz w:val="24"/>
              </w:rPr>
            </w:pPr>
            <w:r w:rsidRPr="002A677E">
              <w:rPr>
                <w:rFonts w:ascii="Times New Roman" w:hAnsi="Times New Roman"/>
                <w:sz w:val="24"/>
              </w:rPr>
              <w:t>The applicable amount of insufficient coverage (i.e. the shortfall in the total minimum coverage requirement for non-performing exposures) shall be equal to or greater than zero.</w:t>
            </w:r>
          </w:p>
        </w:tc>
      </w:tr>
      <w:tr w:rsidR="00E7212E" w:rsidRPr="002A677E" w14:paraId="3B92E92C" w14:textId="77777777" w:rsidTr="00BF7D57">
        <w:tc>
          <w:tcPr>
            <w:tcW w:w="1188" w:type="dxa"/>
            <w:tcBorders>
              <w:top w:val="single" w:sz="4" w:space="0" w:color="auto"/>
              <w:left w:val="single" w:sz="4" w:space="0" w:color="auto"/>
              <w:bottom w:val="single" w:sz="4" w:space="0" w:color="auto"/>
              <w:right w:val="single" w:sz="4" w:space="0" w:color="auto"/>
            </w:tcBorders>
          </w:tcPr>
          <w:p w14:paraId="0A2FB17D" w14:textId="77777777" w:rsidR="00E7212E" w:rsidRPr="002A677E" w:rsidRDefault="00E7212E" w:rsidP="00BF7D57">
            <w:pPr>
              <w:rPr>
                <w:rFonts w:ascii="Times New Roman" w:hAnsi="Times New Roman"/>
                <w:sz w:val="24"/>
              </w:rPr>
            </w:pPr>
            <w:r w:rsidRPr="002A677E">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62B8BFA1"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Total minimum coverage requirement for non-performing exposures</w:t>
            </w:r>
          </w:p>
          <w:p w14:paraId="649C7EAB" w14:textId="77777777" w:rsidR="00E7212E" w:rsidRPr="002A677E" w:rsidRDefault="00E7212E" w:rsidP="00BF7D57">
            <w:pPr>
              <w:rPr>
                <w:rFonts w:ascii="Times New Roman" w:hAnsi="Times New Roman"/>
                <w:sz w:val="24"/>
              </w:rPr>
            </w:pPr>
            <w:r w:rsidRPr="002A677E">
              <w:rPr>
                <w:rFonts w:ascii="Times New Roman" w:hAnsi="Times New Roman"/>
                <w:sz w:val="24"/>
              </w:rPr>
              <w:t>Article 47c(1)</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p w14:paraId="62B457A3" w14:textId="77777777" w:rsidR="00E7212E" w:rsidRPr="002A677E" w:rsidRDefault="00E7212E" w:rsidP="00BF7D57">
            <w:pPr>
              <w:rPr>
                <w:rFonts w:ascii="Times New Roman" w:hAnsi="Times New Roman"/>
                <w:sz w:val="24"/>
              </w:rPr>
            </w:pPr>
            <w:r w:rsidRPr="002A677E">
              <w:rPr>
                <w:rFonts w:ascii="Times New Roman" w:hAnsi="Times New Roman"/>
                <w:sz w:val="24"/>
              </w:rPr>
              <w:t xml:space="preserve">For the calculation of the total minimum coverage requirement for non-performing exposures, institutions shall sum the minimum coverage requirement for the unsecured part of NPEs (row 0030) and for the secured part of NPEs (row 0040). </w:t>
            </w:r>
          </w:p>
        </w:tc>
      </w:tr>
      <w:tr w:rsidR="00E7212E" w:rsidRPr="002A677E" w14:paraId="1AD58A08" w14:textId="77777777" w:rsidTr="00BF7D57">
        <w:tc>
          <w:tcPr>
            <w:tcW w:w="1188" w:type="dxa"/>
            <w:tcBorders>
              <w:top w:val="single" w:sz="4" w:space="0" w:color="auto"/>
              <w:left w:val="single" w:sz="4" w:space="0" w:color="auto"/>
              <w:bottom w:val="single" w:sz="4" w:space="0" w:color="auto"/>
              <w:right w:val="single" w:sz="4" w:space="0" w:color="auto"/>
            </w:tcBorders>
          </w:tcPr>
          <w:p w14:paraId="0E08187A" w14:textId="77777777" w:rsidR="00E7212E" w:rsidRPr="002A677E" w:rsidRDefault="00E7212E" w:rsidP="00BF7D57">
            <w:pPr>
              <w:rPr>
                <w:rFonts w:ascii="Times New Roman" w:hAnsi="Times New Roman"/>
                <w:sz w:val="24"/>
              </w:rPr>
            </w:pPr>
            <w:r w:rsidRPr="002A677E">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79FAB7A" w14:textId="77777777" w:rsidR="00E7212E" w:rsidRPr="002A677E" w:rsidRDefault="00E7212E" w:rsidP="00BF7D57">
            <w:pPr>
              <w:rPr>
                <w:rFonts w:ascii="Times New Roman" w:hAnsi="Times New Roman"/>
                <w:sz w:val="24"/>
              </w:rPr>
            </w:pPr>
            <w:r w:rsidRPr="002A677E">
              <w:rPr>
                <w:rFonts w:ascii="Times New Roman" w:hAnsi="Times New Roman"/>
                <w:b/>
                <w:sz w:val="24"/>
                <w:u w:val="single"/>
              </w:rPr>
              <w:t>Unsecured part of NPEs</w:t>
            </w:r>
            <w:r w:rsidRPr="002A677E">
              <w:rPr>
                <w:rFonts w:ascii="Times New Roman" w:hAnsi="Times New Roman"/>
                <w:sz w:val="24"/>
              </w:rPr>
              <w:t xml:space="preserve"> </w:t>
            </w:r>
          </w:p>
          <w:p w14:paraId="73825922" w14:textId="77777777" w:rsidR="00E7212E" w:rsidRPr="002A677E" w:rsidRDefault="00E7212E" w:rsidP="00BF7D57">
            <w:pPr>
              <w:rPr>
                <w:rFonts w:ascii="Times New Roman" w:hAnsi="Times New Roman"/>
                <w:sz w:val="24"/>
              </w:rPr>
            </w:pPr>
            <w:r w:rsidRPr="002A677E">
              <w:rPr>
                <w:rFonts w:ascii="Times New Roman" w:hAnsi="Times New Roman"/>
                <w:sz w:val="24"/>
              </w:rPr>
              <w:t>Article 47c(1)</w:t>
            </w:r>
            <w:r>
              <w:rPr>
                <w:rFonts w:ascii="Times New Roman" w:hAnsi="Times New Roman"/>
                <w:sz w:val="24"/>
              </w:rPr>
              <w:t>, p</w:t>
            </w:r>
            <w:r w:rsidRPr="002A677E">
              <w:rPr>
                <w:rFonts w:ascii="Times New Roman" w:hAnsi="Times New Roman"/>
                <w:sz w:val="24"/>
              </w:rPr>
              <w:t xml:space="preserve">oint (a)(i), Article 47c(2), Article 47c(6) </w:t>
            </w:r>
            <w:r w:rsidRPr="001235ED">
              <w:rPr>
                <w:rFonts w:ascii="Times New Roman" w:hAnsi="Times New Roman"/>
                <w:sz w:val="24"/>
                <w:lang w:val="en-US"/>
              </w:rPr>
              <w:t>of Regulation (EU) No 575/2013</w:t>
            </w:r>
          </w:p>
          <w:p w14:paraId="6AA26A2E" w14:textId="77777777" w:rsidR="00E7212E" w:rsidRPr="002A677E" w:rsidRDefault="00E7212E" w:rsidP="00BF7D57">
            <w:pPr>
              <w:rPr>
                <w:rFonts w:ascii="Times New Roman" w:hAnsi="Times New Roman"/>
                <w:sz w:val="24"/>
              </w:rPr>
            </w:pPr>
            <w:r w:rsidRPr="002A677E">
              <w:rPr>
                <w:rFonts w:ascii="Times New Roman" w:hAnsi="Times New Roman"/>
                <w:sz w:val="24"/>
              </w:rPr>
              <w:t xml:space="preserve">Institution shall report the total minimum coverage requirement for the unsecured part of NPEs, i.e. the aggregate of calculations at exposure level. </w:t>
            </w:r>
          </w:p>
          <w:p w14:paraId="73D05839" w14:textId="77777777" w:rsidR="00E7212E" w:rsidRPr="002A677E" w:rsidRDefault="00E7212E" w:rsidP="00BF7D57">
            <w:pPr>
              <w:rPr>
                <w:rFonts w:ascii="Times New Roman" w:hAnsi="Times New Roman"/>
                <w:sz w:val="24"/>
              </w:rPr>
            </w:pPr>
            <w:r w:rsidRPr="002A677E">
              <w:rPr>
                <w:rFonts w:ascii="Times New Roman" w:hAnsi="Times New Roman"/>
                <w:sz w:val="24"/>
              </w:rPr>
              <w:t xml:space="preserve">The amount reported in each column shall be equal to the sum of the amounts reported in row 0020 of C 35.02 and row 0020 of C 35.03 (where applicable) in the respective columns. </w:t>
            </w:r>
          </w:p>
        </w:tc>
      </w:tr>
      <w:tr w:rsidR="00E7212E" w:rsidRPr="002A677E" w14:paraId="3196F57D" w14:textId="77777777" w:rsidTr="00BF7D57">
        <w:tc>
          <w:tcPr>
            <w:tcW w:w="1188" w:type="dxa"/>
            <w:tcBorders>
              <w:top w:val="single" w:sz="4" w:space="0" w:color="auto"/>
              <w:left w:val="single" w:sz="4" w:space="0" w:color="auto"/>
              <w:bottom w:val="single" w:sz="4" w:space="0" w:color="auto"/>
              <w:right w:val="single" w:sz="4" w:space="0" w:color="auto"/>
            </w:tcBorders>
          </w:tcPr>
          <w:p w14:paraId="0D1D0A2F" w14:textId="77777777" w:rsidR="00E7212E" w:rsidRPr="002A677E" w:rsidRDefault="00E7212E" w:rsidP="00BF7D57">
            <w:pPr>
              <w:rPr>
                <w:rFonts w:ascii="Times New Roman" w:hAnsi="Times New Roman"/>
                <w:sz w:val="24"/>
              </w:rPr>
            </w:pPr>
            <w:r w:rsidRPr="002A677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2E1C662C"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Secured part of NPEs</w:t>
            </w:r>
          </w:p>
          <w:p w14:paraId="12886933" w14:textId="77777777" w:rsidR="00E7212E" w:rsidRPr="002A677E" w:rsidRDefault="00E7212E" w:rsidP="00BF7D57">
            <w:pPr>
              <w:rPr>
                <w:rFonts w:ascii="Times New Roman" w:hAnsi="Times New Roman"/>
                <w:sz w:val="24"/>
                <w:lang w:val="en-US"/>
              </w:rPr>
            </w:pPr>
            <w:r w:rsidRPr="002A677E">
              <w:rPr>
                <w:rFonts w:ascii="Times New Roman" w:hAnsi="Times New Roman"/>
                <w:sz w:val="24"/>
              </w:rPr>
              <w:t>Article 47c(1)</w:t>
            </w:r>
            <w:r>
              <w:rPr>
                <w:rFonts w:ascii="Times New Roman" w:hAnsi="Times New Roman"/>
                <w:sz w:val="24"/>
              </w:rPr>
              <w:t>, p</w:t>
            </w:r>
            <w:r w:rsidRPr="002A677E">
              <w:rPr>
                <w:rFonts w:ascii="Times New Roman" w:hAnsi="Times New Roman"/>
                <w:sz w:val="24"/>
              </w:rPr>
              <w:t>oint (a)(ii),</w:t>
            </w:r>
            <w:r>
              <w:rPr>
                <w:rFonts w:ascii="Times New Roman" w:hAnsi="Times New Roman"/>
                <w:sz w:val="24"/>
              </w:rPr>
              <w:t xml:space="preserve"> </w:t>
            </w:r>
            <w:r w:rsidRPr="002A677E">
              <w:rPr>
                <w:rFonts w:ascii="Times New Roman" w:hAnsi="Times New Roman"/>
                <w:sz w:val="24"/>
                <w:lang w:val="en-US"/>
              </w:rPr>
              <w:t xml:space="preserve">Article 47c(3), Article 47c(4), Article 47c(6) </w:t>
            </w:r>
            <w:r w:rsidRPr="001235ED">
              <w:rPr>
                <w:rFonts w:ascii="Times New Roman" w:hAnsi="Times New Roman"/>
                <w:sz w:val="24"/>
                <w:lang w:val="en-US"/>
              </w:rPr>
              <w:t>of Regulation (EU) No 575/2013</w:t>
            </w:r>
            <w:r w:rsidRPr="002A677E">
              <w:rPr>
                <w:rFonts w:ascii="Times New Roman" w:hAnsi="Times New Roman"/>
                <w:sz w:val="24"/>
                <w:lang w:val="en-US"/>
              </w:rPr>
              <w:t>.</w:t>
            </w:r>
          </w:p>
          <w:p w14:paraId="16387A62" w14:textId="77777777" w:rsidR="00E7212E" w:rsidRPr="002A677E" w:rsidRDefault="00E7212E" w:rsidP="00BF7D57">
            <w:pPr>
              <w:rPr>
                <w:rFonts w:ascii="Times New Roman" w:hAnsi="Times New Roman"/>
                <w:sz w:val="24"/>
              </w:rPr>
            </w:pPr>
            <w:r w:rsidRPr="002A677E">
              <w:rPr>
                <w:rFonts w:ascii="Times New Roman" w:hAnsi="Times New Roman"/>
                <w:sz w:val="24"/>
              </w:rPr>
              <w:t>Institutions shall report the total minimum coverage requirement for the secured part of NPEs, i.e. the aggregate of calculations at exposure level.</w:t>
            </w:r>
          </w:p>
          <w:p w14:paraId="0FBBC591" w14:textId="472E4F98" w:rsidR="00E7212E" w:rsidRPr="002A677E" w:rsidRDefault="00E7212E" w:rsidP="00BF7D57">
            <w:pPr>
              <w:rPr>
                <w:rFonts w:ascii="Times New Roman" w:hAnsi="Times New Roman"/>
                <w:b/>
                <w:sz w:val="24"/>
                <w:u w:val="single"/>
              </w:rPr>
            </w:pPr>
            <w:r w:rsidRPr="002A677E">
              <w:rPr>
                <w:rFonts w:ascii="Times New Roman" w:hAnsi="Times New Roman"/>
                <w:sz w:val="24"/>
              </w:rPr>
              <w:lastRenderedPageBreak/>
              <w:t>The amount reported in each column shall be equal to the sum of the amounts reported in row 0030-00</w:t>
            </w:r>
            <w:ins w:id="17" w:author="Author">
              <w:r w:rsidR="009A1028">
                <w:rPr>
                  <w:rFonts w:ascii="Times New Roman" w:hAnsi="Times New Roman"/>
                  <w:sz w:val="24"/>
                </w:rPr>
                <w:t>4</w:t>
              </w:r>
            </w:ins>
            <w:r w:rsidRPr="002A677E">
              <w:rPr>
                <w:rFonts w:ascii="Times New Roman" w:hAnsi="Times New Roman"/>
                <w:sz w:val="24"/>
              </w:rPr>
              <w:t>5</w:t>
            </w:r>
            <w:del w:id="18" w:author="Author">
              <w:r w:rsidRPr="002A677E" w:rsidDel="009A1028">
                <w:rPr>
                  <w:rFonts w:ascii="Times New Roman" w:hAnsi="Times New Roman"/>
                  <w:sz w:val="24"/>
                </w:rPr>
                <w:delText>0</w:delText>
              </w:r>
            </w:del>
            <w:r w:rsidRPr="002A677E">
              <w:rPr>
                <w:rFonts w:ascii="Times New Roman" w:hAnsi="Times New Roman"/>
                <w:sz w:val="24"/>
              </w:rPr>
              <w:t xml:space="preserve"> of C 35.02 and row 0030-0040 of C 35.03 (where applicable) in the respective columns.</w:t>
            </w:r>
          </w:p>
        </w:tc>
      </w:tr>
      <w:tr w:rsidR="00E7212E" w:rsidRPr="002A677E" w14:paraId="0181192F" w14:textId="77777777" w:rsidTr="00BF7D57">
        <w:tc>
          <w:tcPr>
            <w:tcW w:w="1188" w:type="dxa"/>
            <w:tcBorders>
              <w:top w:val="single" w:sz="4" w:space="0" w:color="auto"/>
              <w:left w:val="single" w:sz="4" w:space="0" w:color="auto"/>
              <w:bottom w:val="single" w:sz="4" w:space="0" w:color="auto"/>
              <w:right w:val="single" w:sz="4" w:space="0" w:color="auto"/>
            </w:tcBorders>
          </w:tcPr>
          <w:p w14:paraId="07547D87" w14:textId="77777777" w:rsidR="00E7212E" w:rsidRPr="002A677E" w:rsidRDefault="00E7212E" w:rsidP="00BF7D57">
            <w:pPr>
              <w:rPr>
                <w:rFonts w:ascii="Times New Roman" w:hAnsi="Times New Roman"/>
                <w:sz w:val="24"/>
              </w:rPr>
            </w:pPr>
            <w:r w:rsidRPr="002A677E">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tcPr>
          <w:p w14:paraId="4F605199"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Exposure value</w:t>
            </w:r>
          </w:p>
          <w:p w14:paraId="3D274535" w14:textId="77777777" w:rsidR="00E7212E" w:rsidRPr="002A677E" w:rsidRDefault="00E7212E" w:rsidP="00BF7D57">
            <w:pPr>
              <w:rPr>
                <w:rFonts w:ascii="Times New Roman" w:hAnsi="Times New Roman"/>
                <w:sz w:val="24"/>
              </w:rPr>
            </w:pPr>
            <w:r w:rsidRPr="002A677E">
              <w:rPr>
                <w:rFonts w:ascii="Times New Roman" w:hAnsi="Times New Roman"/>
                <w:sz w:val="24"/>
              </w:rPr>
              <w:t xml:space="preserve">Article 47a(2) </w:t>
            </w:r>
            <w:r w:rsidRPr="001235ED">
              <w:rPr>
                <w:rFonts w:ascii="Times New Roman" w:hAnsi="Times New Roman"/>
                <w:sz w:val="24"/>
                <w:lang w:val="en-US"/>
              </w:rPr>
              <w:t>of Regulation (EU) No 575/2013</w:t>
            </w:r>
          </w:p>
          <w:p w14:paraId="2696C7F0" w14:textId="77777777" w:rsidR="00E7212E" w:rsidRPr="002A677E" w:rsidRDefault="00E7212E" w:rsidP="00BF7D57">
            <w:pPr>
              <w:rPr>
                <w:rFonts w:ascii="Times New Roman" w:hAnsi="Times New Roman"/>
                <w:sz w:val="24"/>
              </w:rPr>
            </w:pPr>
            <w:r w:rsidRPr="002A677E">
              <w:rPr>
                <w:rFonts w:ascii="Times New Roman" w:hAnsi="Times New Roman"/>
                <w:sz w:val="24"/>
              </w:rPr>
              <w:t xml:space="preserve">Institutions shall report the total exposure value of NPEs including both unsecured and secured exposures. This shall correspond to the sum of row 0060 and row 0070. </w:t>
            </w:r>
          </w:p>
        </w:tc>
      </w:tr>
      <w:tr w:rsidR="00E7212E" w:rsidRPr="002A677E" w14:paraId="7F3AD59A" w14:textId="77777777" w:rsidTr="00BF7D57">
        <w:tc>
          <w:tcPr>
            <w:tcW w:w="1188" w:type="dxa"/>
            <w:tcBorders>
              <w:top w:val="single" w:sz="4" w:space="0" w:color="auto"/>
              <w:left w:val="single" w:sz="4" w:space="0" w:color="auto"/>
              <w:bottom w:val="single" w:sz="4" w:space="0" w:color="auto"/>
              <w:right w:val="single" w:sz="4" w:space="0" w:color="auto"/>
            </w:tcBorders>
          </w:tcPr>
          <w:p w14:paraId="50AFCF21" w14:textId="77777777" w:rsidR="00E7212E" w:rsidRPr="002A677E" w:rsidRDefault="00E7212E" w:rsidP="00BF7D57">
            <w:pPr>
              <w:rPr>
                <w:rFonts w:ascii="Times New Roman" w:hAnsi="Times New Roman"/>
                <w:sz w:val="24"/>
              </w:rPr>
            </w:pPr>
            <w:r w:rsidRPr="002A677E">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03AA0188" w14:textId="77777777" w:rsidR="00E7212E" w:rsidRPr="002A677E" w:rsidRDefault="00E7212E" w:rsidP="00BF7D57">
            <w:pPr>
              <w:rPr>
                <w:rFonts w:ascii="Times New Roman" w:hAnsi="Times New Roman"/>
                <w:sz w:val="24"/>
              </w:rPr>
            </w:pPr>
            <w:r w:rsidRPr="002A677E">
              <w:rPr>
                <w:rFonts w:ascii="Times New Roman" w:hAnsi="Times New Roman"/>
                <w:b/>
                <w:sz w:val="24"/>
                <w:u w:val="single"/>
              </w:rPr>
              <w:t>Unsecured part of NPEs</w:t>
            </w:r>
            <w:r w:rsidRPr="002A677E">
              <w:rPr>
                <w:rFonts w:ascii="Times New Roman" w:hAnsi="Times New Roman"/>
                <w:sz w:val="24"/>
              </w:rPr>
              <w:t xml:space="preserve"> </w:t>
            </w:r>
          </w:p>
          <w:p w14:paraId="2C09637F" w14:textId="77777777" w:rsidR="00E7212E" w:rsidRPr="002A677E" w:rsidRDefault="00E7212E" w:rsidP="00BF7D57">
            <w:pPr>
              <w:rPr>
                <w:rFonts w:ascii="Times New Roman" w:hAnsi="Times New Roman"/>
                <w:sz w:val="24"/>
              </w:rPr>
            </w:pPr>
            <w:r w:rsidRPr="002A677E">
              <w:rPr>
                <w:rFonts w:ascii="Times New Roman" w:hAnsi="Times New Roman"/>
                <w:sz w:val="24"/>
              </w:rPr>
              <w:t xml:space="preserve">Article 47a(2) and Article 47c(1) </w:t>
            </w:r>
            <w:r w:rsidRPr="001235ED">
              <w:rPr>
                <w:rFonts w:ascii="Times New Roman" w:hAnsi="Times New Roman"/>
                <w:sz w:val="24"/>
                <w:lang w:val="en-US"/>
              </w:rPr>
              <w:t>of Regulation (EU) No 575/2013</w:t>
            </w:r>
          </w:p>
        </w:tc>
      </w:tr>
      <w:tr w:rsidR="00E7212E" w:rsidRPr="002A677E" w14:paraId="7CEC9715" w14:textId="77777777" w:rsidTr="00BF7D57">
        <w:tc>
          <w:tcPr>
            <w:tcW w:w="1188" w:type="dxa"/>
            <w:tcBorders>
              <w:top w:val="single" w:sz="4" w:space="0" w:color="auto"/>
              <w:left w:val="single" w:sz="4" w:space="0" w:color="auto"/>
              <w:bottom w:val="single" w:sz="4" w:space="0" w:color="auto"/>
              <w:right w:val="single" w:sz="4" w:space="0" w:color="auto"/>
            </w:tcBorders>
          </w:tcPr>
          <w:p w14:paraId="0F216651" w14:textId="77777777" w:rsidR="00E7212E" w:rsidRPr="002A677E" w:rsidRDefault="00E7212E" w:rsidP="00BF7D57">
            <w:pPr>
              <w:rPr>
                <w:rFonts w:ascii="Times New Roman" w:hAnsi="Times New Roman"/>
                <w:sz w:val="24"/>
              </w:rPr>
            </w:pPr>
            <w:r w:rsidRPr="002A677E">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0F5EDE29"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Secured part of NPEs</w:t>
            </w:r>
          </w:p>
          <w:p w14:paraId="457D8F3B"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t xml:space="preserve">Article 47a(2) and Article 47c(1) </w:t>
            </w:r>
            <w:r w:rsidRPr="001235ED">
              <w:rPr>
                <w:rFonts w:ascii="Times New Roman" w:hAnsi="Times New Roman"/>
                <w:sz w:val="24"/>
                <w:lang w:val="en-US"/>
              </w:rPr>
              <w:t>of Regulation (EU) No 575/2013</w:t>
            </w:r>
          </w:p>
        </w:tc>
      </w:tr>
      <w:tr w:rsidR="00E7212E" w:rsidRPr="002A677E" w14:paraId="7AF212AE" w14:textId="77777777" w:rsidTr="00BF7D57">
        <w:trPr>
          <w:trHeight w:val="699"/>
        </w:trPr>
        <w:tc>
          <w:tcPr>
            <w:tcW w:w="1188" w:type="dxa"/>
            <w:tcBorders>
              <w:top w:val="single" w:sz="4" w:space="0" w:color="auto"/>
              <w:left w:val="single" w:sz="4" w:space="0" w:color="auto"/>
              <w:bottom w:val="single" w:sz="4" w:space="0" w:color="auto"/>
              <w:right w:val="single" w:sz="4" w:space="0" w:color="auto"/>
            </w:tcBorders>
          </w:tcPr>
          <w:p w14:paraId="1B6CF9DE" w14:textId="77777777" w:rsidR="00E7212E" w:rsidRPr="002A677E" w:rsidRDefault="00E7212E" w:rsidP="00BF7D57">
            <w:pPr>
              <w:rPr>
                <w:rFonts w:ascii="Times New Roman" w:hAnsi="Times New Roman"/>
                <w:sz w:val="24"/>
              </w:rPr>
            </w:pPr>
            <w:r w:rsidRPr="002A677E">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3EBA693A"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Total provisions and adjustments or deductions (capped)</w:t>
            </w:r>
          </w:p>
          <w:p w14:paraId="1063BD06" w14:textId="77777777" w:rsidR="00E7212E" w:rsidRPr="002A677E" w:rsidRDefault="00E7212E" w:rsidP="00BF7D57">
            <w:pPr>
              <w:rPr>
                <w:rFonts w:ascii="Times New Roman" w:hAnsi="Times New Roman"/>
                <w:sz w:val="24"/>
              </w:rPr>
            </w:pPr>
            <w:r w:rsidRPr="002A677E">
              <w:rPr>
                <w:rFonts w:ascii="Times New Roman" w:hAnsi="Times New Roman"/>
                <w:sz w:val="24"/>
                <w:lang w:bidi="ne-NP"/>
              </w:rPr>
              <w:t>Institutions shall report the capped amount of the sum of the items listed in rows 0100-0150 in accordance with</w:t>
            </w:r>
            <w:r>
              <w:rPr>
                <w:rFonts w:ascii="Times New Roman" w:hAnsi="Times New Roman"/>
                <w:sz w:val="24"/>
                <w:lang w:bidi="ne-NP"/>
              </w:rPr>
              <w:t xml:space="preserve"> </w:t>
            </w:r>
            <w:r w:rsidRPr="002A677E">
              <w:rPr>
                <w:rFonts w:ascii="Times New Roman" w:hAnsi="Times New Roman"/>
                <w:sz w:val="24"/>
              </w:rPr>
              <w:t>Article 47c(1)</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The maximum limit for capped provisions and adjustment or deductions is the amount of minimum coverage requirement at exposure level.</w:t>
            </w:r>
          </w:p>
          <w:p w14:paraId="5D5758AF" w14:textId="77777777" w:rsidR="00E7212E" w:rsidRPr="002A677E" w:rsidRDefault="00E7212E" w:rsidP="00BF7D57">
            <w:pPr>
              <w:rPr>
                <w:rFonts w:ascii="Times New Roman" w:hAnsi="Times New Roman"/>
                <w:sz w:val="24"/>
              </w:rPr>
            </w:pPr>
            <w:r w:rsidRPr="002A677E">
              <w:rPr>
                <w:rFonts w:ascii="Times New Roman" w:hAnsi="Times New Roman"/>
                <w:sz w:val="24"/>
              </w:rPr>
              <w:t>Capped amount shall be calculated separately for each exposure as the lower amount between minimum coverage requirement for this exposure and total provisions and adjustments or deductions for the same exposure.</w:t>
            </w:r>
          </w:p>
        </w:tc>
      </w:tr>
      <w:tr w:rsidR="00E7212E" w:rsidRPr="002A677E" w14:paraId="65FF4B11" w14:textId="77777777" w:rsidTr="00BF7D57">
        <w:tc>
          <w:tcPr>
            <w:tcW w:w="1188" w:type="dxa"/>
            <w:tcBorders>
              <w:top w:val="single" w:sz="4" w:space="0" w:color="auto"/>
              <w:left w:val="single" w:sz="4" w:space="0" w:color="auto"/>
              <w:bottom w:val="single" w:sz="4" w:space="0" w:color="auto"/>
              <w:right w:val="single" w:sz="4" w:space="0" w:color="auto"/>
            </w:tcBorders>
          </w:tcPr>
          <w:p w14:paraId="33C386A3" w14:textId="77777777" w:rsidR="00E7212E" w:rsidRPr="002A677E" w:rsidRDefault="00E7212E" w:rsidP="00BF7D57">
            <w:pPr>
              <w:rPr>
                <w:rFonts w:ascii="Times New Roman" w:hAnsi="Times New Roman"/>
                <w:sz w:val="24"/>
              </w:rPr>
            </w:pPr>
            <w:r w:rsidRPr="002A677E">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6F10E491" w14:textId="77777777" w:rsidR="00E7212E" w:rsidRPr="002A677E" w:rsidRDefault="00E7212E" w:rsidP="00BF7D57">
            <w:pPr>
              <w:jc w:val="left"/>
              <w:rPr>
                <w:rFonts w:ascii="Times New Roman" w:hAnsi="Times New Roman"/>
                <w:b/>
                <w:sz w:val="24"/>
                <w:u w:val="single"/>
              </w:rPr>
            </w:pPr>
            <w:r w:rsidRPr="002A677E">
              <w:rPr>
                <w:rFonts w:ascii="Times New Roman" w:hAnsi="Times New Roman"/>
                <w:b/>
                <w:sz w:val="24"/>
                <w:u w:val="single"/>
              </w:rPr>
              <w:t>Total provisions and adjustments or deductions (uncapped)</w:t>
            </w:r>
          </w:p>
          <w:p w14:paraId="761D8835" w14:textId="77777777" w:rsidR="00E7212E" w:rsidRPr="002A677E" w:rsidRDefault="00E7212E" w:rsidP="00BF7D57">
            <w:pPr>
              <w:jc w:val="left"/>
              <w:rPr>
                <w:rFonts w:ascii="Times New Roman" w:hAnsi="Times New Roman"/>
                <w:sz w:val="24"/>
              </w:rPr>
            </w:pPr>
            <w:r w:rsidRPr="002A677E">
              <w:rPr>
                <w:rFonts w:ascii="Times New Roman" w:hAnsi="Times New Roman"/>
                <w:sz w:val="24"/>
                <w:lang w:bidi="ne-NP"/>
              </w:rPr>
              <w:t>Institutions shall report the sum of uncapped amount of the items listed in rows</w:t>
            </w:r>
            <w:r>
              <w:rPr>
                <w:rFonts w:ascii="Times New Roman" w:hAnsi="Times New Roman"/>
                <w:sz w:val="24"/>
                <w:lang w:bidi="ne-NP"/>
              </w:rPr>
              <w:t xml:space="preserve"> </w:t>
            </w:r>
            <w:r w:rsidRPr="002A677E">
              <w:rPr>
                <w:rFonts w:ascii="Times New Roman" w:hAnsi="Times New Roman"/>
                <w:sz w:val="24"/>
                <w:lang w:bidi="ne-NP"/>
              </w:rPr>
              <w:t xml:space="preserve">0100-0150 in accordance with </w:t>
            </w:r>
            <w:r w:rsidRPr="002A677E">
              <w:rPr>
                <w:rFonts w:ascii="Times New Roman" w:hAnsi="Times New Roman"/>
                <w:sz w:val="24"/>
              </w:rPr>
              <w:t>Article 47c(1)</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w:t>
            </w:r>
            <w:r w:rsidRPr="002A677E">
              <w:rPr>
                <w:rFonts w:ascii="Times New Roman" w:hAnsi="Times New Roman"/>
                <w:sz w:val="24"/>
                <w:lang w:bidi="ne-NP"/>
              </w:rPr>
              <w:t xml:space="preserve"> </w:t>
            </w:r>
            <w:r w:rsidRPr="002A677E">
              <w:rPr>
                <w:rFonts w:ascii="Times New Roman" w:hAnsi="Times New Roman"/>
                <w:sz w:val="24"/>
              </w:rPr>
              <w:t>Provisions and adjustment or deductions (uncapped) shall not be limited to the amount of minimum coverage requirement at exposure level.</w:t>
            </w:r>
            <w:r>
              <w:rPr>
                <w:rFonts w:ascii="Times New Roman" w:hAnsi="Times New Roman"/>
                <w:sz w:val="24"/>
              </w:rPr>
              <w:t xml:space="preserve"> </w:t>
            </w:r>
          </w:p>
        </w:tc>
      </w:tr>
      <w:tr w:rsidR="00E7212E" w:rsidRPr="002A677E" w14:paraId="0E953394" w14:textId="77777777" w:rsidTr="00BF7D57">
        <w:tc>
          <w:tcPr>
            <w:tcW w:w="1188" w:type="dxa"/>
            <w:tcBorders>
              <w:top w:val="single" w:sz="4" w:space="0" w:color="auto"/>
              <w:left w:val="single" w:sz="4" w:space="0" w:color="auto"/>
              <w:bottom w:val="single" w:sz="4" w:space="0" w:color="auto"/>
              <w:right w:val="single" w:sz="4" w:space="0" w:color="auto"/>
            </w:tcBorders>
          </w:tcPr>
          <w:p w14:paraId="0DEFC816" w14:textId="77777777" w:rsidR="00E7212E" w:rsidRPr="002A677E" w:rsidRDefault="00E7212E" w:rsidP="00BF7D57">
            <w:pPr>
              <w:rPr>
                <w:rFonts w:ascii="Times New Roman" w:hAnsi="Times New Roman"/>
                <w:sz w:val="24"/>
              </w:rPr>
            </w:pPr>
            <w:r w:rsidRPr="002A677E">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42DB9F9A" w14:textId="77777777" w:rsidR="00E7212E" w:rsidRPr="002A677E" w:rsidRDefault="00E7212E" w:rsidP="00BF7D57">
            <w:pPr>
              <w:jc w:val="left"/>
              <w:rPr>
                <w:rFonts w:ascii="Times New Roman" w:hAnsi="Times New Roman"/>
                <w:b/>
                <w:sz w:val="24"/>
                <w:u w:val="single"/>
              </w:rPr>
            </w:pPr>
            <w:r w:rsidRPr="002A677E">
              <w:rPr>
                <w:rFonts w:ascii="Times New Roman" w:hAnsi="Times New Roman"/>
                <w:b/>
                <w:sz w:val="24"/>
                <w:u w:val="single"/>
              </w:rPr>
              <w:t>Specific credit risk adjustments</w:t>
            </w:r>
          </w:p>
          <w:p w14:paraId="7E86A5D7" w14:textId="77777777" w:rsidR="00E7212E" w:rsidRPr="002A677E" w:rsidRDefault="00E7212E" w:rsidP="00BF7D57">
            <w:pPr>
              <w:jc w:val="left"/>
              <w:rPr>
                <w:rFonts w:ascii="Times New Roman" w:hAnsi="Times New Roman"/>
                <w:sz w:val="24"/>
                <w:lang w:bidi="ne-NP"/>
              </w:rPr>
            </w:pPr>
            <w:r w:rsidRPr="002A677E">
              <w:rPr>
                <w:rFonts w:ascii="Times New Roman" w:hAnsi="Times New Roman"/>
                <w:sz w:val="24"/>
                <w:lang w:bidi="ne-NP"/>
              </w:rPr>
              <w:t xml:space="preserve">Article 47c(1), point (b)(i) </w:t>
            </w:r>
            <w:r w:rsidRPr="001235ED">
              <w:rPr>
                <w:rFonts w:ascii="Times New Roman" w:hAnsi="Times New Roman"/>
                <w:sz w:val="24"/>
                <w:lang w:val="en-US"/>
              </w:rPr>
              <w:t>of Regulation (EU) No 575/2013</w:t>
            </w:r>
          </w:p>
        </w:tc>
      </w:tr>
      <w:tr w:rsidR="00E7212E" w:rsidRPr="002A677E" w14:paraId="512D12BF" w14:textId="77777777" w:rsidTr="00BF7D57">
        <w:tc>
          <w:tcPr>
            <w:tcW w:w="1188" w:type="dxa"/>
            <w:tcBorders>
              <w:top w:val="single" w:sz="4" w:space="0" w:color="auto"/>
              <w:left w:val="single" w:sz="4" w:space="0" w:color="auto"/>
              <w:bottom w:val="single" w:sz="4" w:space="0" w:color="auto"/>
              <w:right w:val="single" w:sz="4" w:space="0" w:color="auto"/>
            </w:tcBorders>
          </w:tcPr>
          <w:p w14:paraId="0CE85BA8" w14:textId="77777777" w:rsidR="00E7212E" w:rsidRPr="002A677E" w:rsidRDefault="00E7212E" w:rsidP="00BF7D57">
            <w:pPr>
              <w:rPr>
                <w:rFonts w:ascii="Times New Roman" w:hAnsi="Times New Roman"/>
                <w:sz w:val="24"/>
              </w:rPr>
            </w:pPr>
            <w:r w:rsidRPr="002A677E">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4910F9EC" w14:textId="77777777" w:rsidR="00E7212E" w:rsidRPr="002A677E" w:rsidRDefault="00E7212E" w:rsidP="00BF7D57">
            <w:pPr>
              <w:jc w:val="left"/>
              <w:rPr>
                <w:rFonts w:ascii="Times New Roman" w:hAnsi="Times New Roman"/>
                <w:b/>
                <w:sz w:val="24"/>
                <w:u w:val="single"/>
              </w:rPr>
            </w:pPr>
            <w:r w:rsidRPr="002A677E">
              <w:rPr>
                <w:rFonts w:ascii="Times New Roman" w:hAnsi="Times New Roman"/>
                <w:b/>
                <w:sz w:val="24"/>
                <w:u w:val="single"/>
              </w:rPr>
              <w:t>Additional valuation adjustments</w:t>
            </w:r>
          </w:p>
          <w:p w14:paraId="2B50ADEC" w14:textId="77777777" w:rsidR="00E7212E" w:rsidRPr="002A677E" w:rsidRDefault="00E7212E" w:rsidP="00BF7D57">
            <w:pPr>
              <w:jc w:val="left"/>
              <w:rPr>
                <w:rFonts w:ascii="Times New Roman" w:hAnsi="Times New Roman"/>
                <w:b/>
                <w:sz w:val="24"/>
                <w:u w:val="single"/>
              </w:rPr>
            </w:pPr>
            <w:r w:rsidRPr="002A677E">
              <w:rPr>
                <w:rFonts w:ascii="Times New Roman" w:hAnsi="Times New Roman"/>
                <w:sz w:val="24"/>
                <w:lang w:bidi="ne-NP"/>
              </w:rPr>
              <w:t>Article 47c(1)</w:t>
            </w:r>
            <w:r>
              <w:rPr>
                <w:rFonts w:ascii="Times New Roman" w:hAnsi="Times New Roman"/>
                <w:sz w:val="24"/>
                <w:lang w:bidi="ne-NP"/>
              </w:rPr>
              <w:t>, p</w:t>
            </w:r>
            <w:r w:rsidRPr="002A677E">
              <w:rPr>
                <w:rFonts w:ascii="Times New Roman" w:hAnsi="Times New Roman"/>
                <w:sz w:val="24"/>
                <w:lang w:bidi="ne-NP"/>
              </w:rPr>
              <w:t xml:space="preserve">oint (b)(ii) </w:t>
            </w:r>
            <w:r w:rsidRPr="001235ED">
              <w:rPr>
                <w:rFonts w:ascii="Times New Roman" w:hAnsi="Times New Roman"/>
                <w:sz w:val="24"/>
                <w:lang w:val="en-US"/>
              </w:rPr>
              <w:t>of Regulation (EU) No 575/2013</w:t>
            </w:r>
          </w:p>
        </w:tc>
      </w:tr>
      <w:tr w:rsidR="00E7212E" w:rsidRPr="002A677E" w14:paraId="6BE26168" w14:textId="77777777" w:rsidTr="00BF7D57">
        <w:tc>
          <w:tcPr>
            <w:tcW w:w="1188" w:type="dxa"/>
            <w:tcBorders>
              <w:top w:val="single" w:sz="4" w:space="0" w:color="auto"/>
              <w:left w:val="single" w:sz="4" w:space="0" w:color="auto"/>
              <w:bottom w:val="single" w:sz="4" w:space="0" w:color="auto"/>
              <w:right w:val="single" w:sz="4" w:space="0" w:color="auto"/>
            </w:tcBorders>
          </w:tcPr>
          <w:p w14:paraId="49350553" w14:textId="77777777" w:rsidR="00E7212E" w:rsidRPr="002A677E" w:rsidRDefault="00E7212E" w:rsidP="00BF7D57">
            <w:pPr>
              <w:rPr>
                <w:rFonts w:ascii="Times New Roman" w:hAnsi="Times New Roman"/>
                <w:sz w:val="24"/>
              </w:rPr>
            </w:pPr>
            <w:r w:rsidRPr="002A677E">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121A1620" w14:textId="77777777" w:rsidR="00E7212E" w:rsidRPr="002A677E" w:rsidRDefault="00E7212E" w:rsidP="00BF7D57">
            <w:pPr>
              <w:jc w:val="left"/>
              <w:rPr>
                <w:rFonts w:ascii="Times New Roman" w:hAnsi="Times New Roman"/>
                <w:b/>
                <w:sz w:val="24"/>
                <w:u w:val="single"/>
              </w:rPr>
            </w:pPr>
            <w:r w:rsidRPr="002A677E">
              <w:rPr>
                <w:rFonts w:ascii="Times New Roman" w:hAnsi="Times New Roman"/>
                <w:b/>
                <w:sz w:val="24"/>
                <w:u w:val="single"/>
              </w:rPr>
              <w:t>Other own funds reductions</w:t>
            </w:r>
          </w:p>
          <w:p w14:paraId="0DCF7C5B" w14:textId="77777777" w:rsidR="00E7212E" w:rsidRPr="002A677E" w:rsidRDefault="00E7212E" w:rsidP="00BF7D57">
            <w:pPr>
              <w:jc w:val="left"/>
              <w:rPr>
                <w:rFonts w:ascii="Times New Roman" w:hAnsi="Times New Roman"/>
                <w:b/>
                <w:sz w:val="24"/>
                <w:u w:val="single"/>
              </w:rPr>
            </w:pPr>
            <w:r w:rsidRPr="002A677E">
              <w:rPr>
                <w:rFonts w:ascii="Times New Roman" w:hAnsi="Times New Roman"/>
                <w:sz w:val="24"/>
                <w:lang w:bidi="ne-NP"/>
              </w:rPr>
              <w:t>Article 47c(1)</w:t>
            </w:r>
            <w:r>
              <w:rPr>
                <w:rFonts w:ascii="Times New Roman" w:hAnsi="Times New Roman"/>
                <w:sz w:val="24"/>
                <w:lang w:bidi="ne-NP"/>
              </w:rPr>
              <w:t>, p</w:t>
            </w:r>
            <w:r w:rsidRPr="002A677E">
              <w:rPr>
                <w:rFonts w:ascii="Times New Roman" w:hAnsi="Times New Roman"/>
                <w:sz w:val="24"/>
                <w:lang w:bidi="ne-NP"/>
              </w:rPr>
              <w:t xml:space="preserve">oint (b)(iii) </w:t>
            </w:r>
            <w:r w:rsidRPr="001235ED">
              <w:rPr>
                <w:rFonts w:ascii="Times New Roman" w:hAnsi="Times New Roman"/>
                <w:sz w:val="24"/>
                <w:lang w:val="en-US"/>
              </w:rPr>
              <w:t>of Regulation (EU) No 575/2013</w:t>
            </w:r>
          </w:p>
        </w:tc>
      </w:tr>
      <w:tr w:rsidR="00E7212E" w:rsidRPr="002A677E" w14:paraId="4245AAE7" w14:textId="77777777" w:rsidTr="00BF7D57">
        <w:tc>
          <w:tcPr>
            <w:tcW w:w="1188" w:type="dxa"/>
            <w:tcBorders>
              <w:top w:val="single" w:sz="4" w:space="0" w:color="auto"/>
              <w:left w:val="single" w:sz="4" w:space="0" w:color="auto"/>
              <w:bottom w:val="single" w:sz="4" w:space="0" w:color="auto"/>
              <w:right w:val="single" w:sz="4" w:space="0" w:color="auto"/>
            </w:tcBorders>
          </w:tcPr>
          <w:p w14:paraId="66BFD561" w14:textId="77777777" w:rsidR="00E7212E" w:rsidRPr="002A677E" w:rsidRDefault="00E7212E" w:rsidP="00BF7D57">
            <w:pPr>
              <w:rPr>
                <w:rFonts w:ascii="Times New Roman" w:hAnsi="Times New Roman"/>
                <w:sz w:val="24"/>
              </w:rPr>
            </w:pPr>
            <w:r w:rsidRPr="002A677E">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6869DB27" w14:textId="77777777" w:rsidR="00E7212E" w:rsidRPr="002A677E" w:rsidRDefault="00E7212E" w:rsidP="00BF7D57">
            <w:pPr>
              <w:jc w:val="left"/>
              <w:rPr>
                <w:rFonts w:ascii="Times New Roman" w:hAnsi="Times New Roman"/>
                <w:b/>
                <w:sz w:val="24"/>
                <w:u w:val="single"/>
              </w:rPr>
            </w:pPr>
            <w:r w:rsidRPr="002A677E">
              <w:rPr>
                <w:rFonts w:ascii="Times New Roman" w:hAnsi="Times New Roman"/>
                <w:b/>
                <w:sz w:val="24"/>
                <w:u w:val="single"/>
              </w:rPr>
              <w:t>IRB shortfall</w:t>
            </w:r>
          </w:p>
          <w:p w14:paraId="40095D1B" w14:textId="77777777" w:rsidR="00E7212E" w:rsidRPr="002A677E" w:rsidRDefault="00E7212E" w:rsidP="00BF7D57">
            <w:pPr>
              <w:jc w:val="left"/>
              <w:rPr>
                <w:rFonts w:ascii="Times New Roman" w:hAnsi="Times New Roman"/>
                <w:b/>
                <w:sz w:val="24"/>
                <w:u w:val="single"/>
              </w:rPr>
            </w:pPr>
            <w:r w:rsidRPr="002A677E">
              <w:rPr>
                <w:rFonts w:ascii="Times New Roman" w:hAnsi="Times New Roman"/>
                <w:sz w:val="24"/>
                <w:lang w:bidi="ne-NP"/>
              </w:rPr>
              <w:t>Article 47c(1)</w:t>
            </w:r>
            <w:r>
              <w:rPr>
                <w:rFonts w:ascii="Times New Roman" w:hAnsi="Times New Roman"/>
                <w:sz w:val="24"/>
                <w:lang w:bidi="ne-NP"/>
              </w:rPr>
              <w:t>, p</w:t>
            </w:r>
            <w:r w:rsidRPr="002A677E">
              <w:rPr>
                <w:rFonts w:ascii="Times New Roman" w:hAnsi="Times New Roman"/>
                <w:sz w:val="24"/>
                <w:lang w:bidi="ne-NP"/>
              </w:rPr>
              <w:t xml:space="preserve">oint (b)(iv) </w:t>
            </w:r>
            <w:r w:rsidRPr="001235ED">
              <w:rPr>
                <w:rFonts w:ascii="Times New Roman" w:hAnsi="Times New Roman"/>
                <w:sz w:val="24"/>
                <w:lang w:val="en-US"/>
              </w:rPr>
              <w:t>of Regulation (EU) No 575/2013</w:t>
            </w:r>
          </w:p>
        </w:tc>
      </w:tr>
      <w:tr w:rsidR="00E7212E" w:rsidRPr="002A677E" w14:paraId="30D29DC6" w14:textId="77777777" w:rsidTr="00BF7D57">
        <w:tc>
          <w:tcPr>
            <w:tcW w:w="1188" w:type="dxa"/>
            <w:tcBorders>
              <w:top w:val="single" w:sz="4" w:space="0" w:color="auto"/>
              <w:left w:val="single" w:sz="4" w:space="0" w:color="auto"/>
              <w:bottom w:val="single" w:sz="4" w:space="0" w:color="auto"/>
              <w:right w:val="single" w:sz="4" w:space="0" w:color="auto"/>
            </w:tcBorders>
          </w:tcPr>
          <w:p w14:paraId="05BA2E72" w14:textId="77777777" w:rsidR="00E7212E" w:rsidRPr="002A677E" w:rsidRDefault="00E7212E" w:rsidP="00BF7D57">
            <w:pPr>
              <w:rPr>
                <w:rFonts w:ascii="Times New Roman" w:hAnsi="Times New Roman"/>
                <w:sz w:val="24"/>
              </w:rPr>
            </w:pPr>
            <w:r w:rsidRPr="002A677E">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52948CAD" w14:textId="77777777" w:rsidR="00E7212E" w:rsidRPr="002A677E" w:rsidRDefault="00E7212E" w:rsidP="00BF7D57">
            <w:pPr>
              <w:jc w:val="left"/>
              <w:rPr>
                <w:rFonts w:ascii="Times New Roman" w:hAnsi="Times New Roman"/>
                <w:b/>
                <w:sz w:val="24"/>
                <w:u w:val="single"/>
              </w:rPr>
            </w:pPr>
            <w:r w:rsidRPr="002A677E">
              <w:rPr>
                <w:rFonts w:ascii="Times New Roman" w:hAnsi="Times New Roman"/>
                <w:b/>
                <w:sz w:val="24"/>
                <w:u w:val="single"/>
              </w:rPr>
              <w:t>Difference between the purchase price and the amount owed by the debtor</w:t>
            </w:r>
          </w:p>
          <w:p w14:paraId="27E5AAB5" w14:textId="77777777" w:rsidR="00E7212E" w:rsidRPr="002A677E" w:rsidRDefault="00E7212E" w:rsidP="00BF7D57">
            <w:pPr>
              <w:jc w:val="left"/>
              <w:rPr>
                <w:rFonts w:ascii="Times New Roman" w:hAnsi="Times New Roman"/>
                <w:b/>
                <w:sz w:val="24"/>
                <w:u w:val="single"/>
              </w:rPr>
            </w:pPr>
            <w:r w:rsidRPr="002A677E">
              <w:rPr>
                <w:rFonts w:ascii="Times New Roman" w:hAnsi="Times New Roman"/>
                <w:sz w:val="24"/>
                <w:lang w:bidi="ne-NP"/>
              </w:rPr>
              <w:t>Article 47c(1)</w:t>
            </w:r>
            <w:r>
              <w:rPr>
                <w:rFonts w:ascii="Times New Roman" w:hAnsi="Times New Roman"/>
                <w:sz w:val="24"/>
                <w:lang w:bidi="ne-NP"/>
              </w:rPr>
              <w:t>, p</w:t>
            </w:r>
            <w:r w:rsidRPr="002A677E">
              <w:rPr>
                <w:rFonts w:ascii="Times New Roman" w:hAnsi="Times New Roman"/>
                <w:sz w:val="24"/>
                <w:lang w:bidi="ne-NP"/>
              </w:rPr>
              <w:t xml:space="preserve">oint (b)(v) </w:t>
            </w:r>
            <w:r w:rsidRPr="001235ED">
              <w:rPr>
                <w:rFonts w:ascii="Times New Roman" w:hAnsi="Times New Roman"/>
                <w:sz w:val="24"/>
                <w:lang w:val="en-US"/>
              </w:rPr>
              <w:t>of Regulation (EU) No 575/2013</w:t>
            </w:r>
          </w:p>
        </w:tc>
      </w:tr>
      <w:tr w:rsidR="00E7212E" w:rsidRPr="002A677E" w14:paraId="76CAC8EE" w14:textId="77777777" w:rsidTr="00BF7D57">
        <w:tc>
          <w:tcPr>
            <w:tcW w:w="1188" w:type="dxa"/>
            <w:tcBorders>
              <w:top w:val="single" w:sz="4" w:space="0" w:color="auto"/>
              <w:left w:val="single" w:sz="4" w:space="0" w:color="auto"/>
              <w:bottom w:val="single" w:sz="4" w:space="0" w:color="auto"/>
              <w:right w:val="single" w:sz="4" w:space="0" w:color="auto"/>
            </w:tcBorders>
          </w:tcPr>
          <w:p w14:paraId="1AFB7B5D" w14:textId="77777777" w:rsidR="00E7212E" w:rsidRPr="002A677E" w:rsidRDefault="00E7212E" w:rsidP="00BF7D57">
            <w:pPr>
              <w:rPr>
                <w:rFonts w:ascii="Times New Roman" w:hAnsi="Times New Roman"/>
                <w:sz w:val="24"/>
              </w:rPr>
            </w:pPr>
            <w:r w:rsidRPr="002A677E">
              <w:rPr>
                <w:rFonts w:ascii="Times New Roman" w:hAnsi="Times New Roman"/>
                <w:sz w:val="24"/>
              </w:rPr>
              <w:lastRenderedPageBreak/>
              <w:t>0150</w:t>
            </w:r>
          </w:p>
        </w:tc>
        <w:tc>
          <w:tcPr>
            <w:tcW w:w="8843" w:type="dxa"/>
            <w:tcBorders>
              <w:top w:val="single" w:sz="4" w:space="0" w:color="auto"/>
              <w:left w:val="single" w:sz="4" w:space="0" w:color="auto"/>
              <w:bottom w:val="single" w:sz="4" w:space="0" w:color="auto"/>
              <w:right w:val="single" w:sz="4" w:space="0" w:color="auto"/>
            </w:tcBorders>
          </w:tcPr>
          <w:p w14:paraId="3CB86EBC" w14:textId="77777777" w:rsidR="00E7212E" w:rsidRPr="002A677E" w:rsidRDefault="00E7212E" w:rsidP="00BF7D57">
            <w:pPr>
              <w:jc w:val="left"/>
              <w:rPr>
                <w:rFonts w:ascii="Times New Roman" w:hAnsi="Times New Roman"/>
                <w:b/>
                <w:sz w:val="24"/>
                <w:u w:val="single"/>
              </w:rPr>
            </w:pPr>
            <w:r w:rsidRPr="002A677E">
              <w:rPr>
                <w:rFonts w:ascii="Times New Roman" w:hAnsi="Times New Roman"/>
                <w:b/>
                <w:sz w:val="24"/>
                <w:u w:val="single"/>
              </w:rPr>
              <w:t>Amounts written-off by the institution since the exposure was classified as non-performing</w:t>
            </w:r>
          </w:p>
          <w:p w14:paraId="0A7CF4DF" w14:textId="77777777" w:rsidR="00E7212E" w:rsidRPr="002A677E" w:rsidRDefault="00E7212E" w:rsidP="00BF7D57">
            <w:pPr>
              <w:jc w:val="left"/>
              <w:rPr>
                <w:rFonts w:ascii="Times New Roman" w:hAnsi="Times New Roman"/>
                <w:b/>
                <w:sz w:val="24"/>
                <w:u w:val="single"/>
              </w:rPr>
            </w:pPr>
            <w:r w:rsidRPr="002A677E">
              <w:rPr>
                <w:rFonts w:ascii="Times New Roman" w:hAnsi="Times New Roman"/>
                <w:sz w:val="24"/>
                <w:lang w:bidi="ne-NP"/>
              </w:rPr>
              <w:t>Article 47c(1)</w:t>
            </w:r>
            <w:r>
              <w:rPr>
                <w:rFonts w:ascii="Times New Roman" w:hAnsi="Times New Roman"/>
                <w:sz w:val="24"/>
                <w:lang w:bidi="ne-NP"/>
              </w:rPr>
              <w:t>, p</w:t>
            </w:r>
            <w:r w:rsidRPr="002A677E">
              <w:rPr>
                <w:rFonts w:ascii="Times New Roman" w:hAnsi="Times New Roman"/>
                <w:sz w:val="24"/>
                <w:lang w:bidi="ne-NP"/>
              </w:rPr>
              <w:t xml:space="preserve">oint (b)(vi) </w:t>
            </w:r>
            <w:r w:rsidRPr="001235ED">
              <w:rPr>
                <w:rFonts w:ascii="Times New Roman" w:hAnsi="Times New Roman"/>
                <w:sz w:val="24"/>
                <w:lang w:val="en-US"/>
              </w:rPr>
              <w:t>of Regulation (EU) No 575/2013</w:t>
            </w:r>
          </w:p>
        </w:tc>
      </w:tr>
    </w:tbl>
    <w:p w14:paraId="5C8B3BF5" w14:textId="77777777" w:rsidR="00E7212E" w:rsidRPr="002A677E" w:rsidRDefault="00E7212E" w:rsidP="00E7212E">
      <w:pPr>
        <w:pStyle w:val="Instructionsberschrift2"/>
        <w:numPr>
          <w:ilvl w:val="1"/>
          <w:numId w:val="4"/>
        </w:numPr>
        <w:tabs>
          <w:tab w:val="num" w:pos="360"/>
        </w:tabs>
        <w:ind w:left="1440" w:hanging="360"/>
        <w:rPr>
          <w:rFonts w:ascii="Times New Roman" w:hAnsi="Times New Roman" w:cs="Times New Roman"/>
          <w:sz w:val="24"/>
          <w:lang w:val="en-GB"/>
        </w:rPr>
      </w:pPr>
      <w:bookmarkStart w:id="19" w:name="_Toc19715890"/>
      <w:bookmarkStart w:id="20" w:name="_Toc151714530"/>
      <w:r w:rsidRPr="002A677E">
        <w:rPr>
          <w:rFonts w:ascii="Times New Roman" w:hAnsi="Times New Roman" w:cs="Times New Roman"/>
          <w:sz w:val="24"/>
          <w:lang w:val="en-GB"/>
        </w:rPr>
        <w:t xml:space="preserve">C 35.02 – MINIMUM COVERAGE REQUIREMENTS AND EXPOSURE VALUES OF NON-PERFORMING EXPOSURES EXCLUDING FORBORNE EXPOSURES THAT FALL UNDER ARTICLE 47C (6) </w:t>
      </w:r>
      <w:r w:rsidRPr="001235ED">
        <w:rPr>
          <w:rFonts w:ascii="Times New Roman" w:hAnsi="Times New Roman" w:cs="Times New Roman"/>
          <w:sz w:val="24"/>
        </w:rPr>
        <w:t>OF REGULATION (EU) NO 575/2013</w:t>
      </w:r>
      <w:r w:rsidRPr="002A677E">
        <w:rPr>
          <w:rFonts w:ascii="Times New Roman" w:hAnsi="Times New Roman" w:cs="Times New Roman"/>
          <w:sz w:val="24"/>
          <w:lang w:val="en-GB"/>
        </w:rPr>
        <w:t xml:space="preserve"> (NPE LC2)</w:t>
      </w:r>
      <w:bookmarkStart w:id="21" w:name="_Toc19715891"/>
      <w:bookmarkEnd w:id="19"/>
      <w:bookmarkEnd w:id="20"/>
      <w:bookmarkEnd w:id="21"/>
    </w:p>
    <w:p w14:paraId="64881C9D" w14:textId="77777777" w:rsidR="00E7212E" w:rsidRPr="002A677E" w:rsidRDefault="00E7212E" w:rsidP="00E7212E">
      <w:pPr>
        <w:pStyle w:val="Instructionsberschrift2"/>
        <w:numPr>
          <w:ilvl w:val="2"/>
          <w:numId w:val="4"/>
        </w:numPr>
        <w:tabs>
          <w:tab w:val="num" w:pos="360"/>
        </w:tabs>
        <w:ind w:left="2160" w:hanging="180"/>
        <w:rPr>
          <w:rFonts w:ascii="Times New Roman" w:hAnsi="Times New Roman" w:cs="Times New Roman"/>
          <w:sz w:val="24"/>
          <w:lang w:val="en-GB"/>
        </w:rPr>
      </w:pPr>
      <w:bookmarkStart w:id="22" w:name="_Toc19715892"/>
      <w:bookmarkStart w:id="23" w:name="_Toc151714531"/>
      <w:r w:rsidRPr="002A677E">
        <w:rPr>
          <w:rFonts w:ascii="Times New Roman" w:hAnsi="Times New Roman" w:cs="Times New Roman"/>
          <w:sz w:val="24"/>
          <w:lang w:val="en-GB"/>
        </w:rPr>
        <w:t>Instructions concerning specific positions</w:t>
      </w:r>
      <w:bookmarkEnd w:id="22"/>
      <w:bookmarkEnd w:id="23"/>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7E3648AD"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4BEA17B" w14:textId="77777777" w:rsidR="00E7212E" w:rsidRPr="002A677E" w:rsidRDefault="00E7212E" w:rsidP="00BF7D57">
            <w:pPr>
              <w:rPr>
                <w:rFonts w:ascii="Times New Roman" w:hAnsi="Times New Roman"/>
                <w:sz w:val="24"/>
                <w:lang w:bidi="ne-NP"/>
              </w:rPr>
            </w:pPr>
            <w:r w:rsidRPr="002A677E">
              <w:rPr>
                <w:rFonts w:ascii="Times New Roman" w:hAnsi="Times New Roman"/>
                <w:sz w:val="24"/>
                <w:lang w:bidi="ne-NP"/>
              </w:rPr>
              <w:t>Columns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3045BB7C" w14:textId="77777777" w:rsidR="00E7212E" w:rsidRPr="002A677E" w:rsidRDefault="00E7212E" w:rsidP="00BF7D57">
            <w:pPr>
              <w:rPr>
                <w:rFonts w:ascii="Times New Roman" w:hAnsi="Times New Roman"/>
                <w:sz w:val="24"/>
                <w:lang w:bidi="ne-NP"/>
              </w:rPr>
            </w:pPr>
            <w:r w:rsidRPr="002A677E">
              <w:rPr>
                <w:rFonts w:ascii="Times New Roman" w:hAnsi="Times New Roman"/>
                <w:sz w:val="24"/>
                <w:lang w:bidi="ne-NP"/>
              </w:rPr>
              <w:t>Instructions</w:t>
            </w:r>
          </w:p>
        </w:tc>
      </w:tr>
      <w:tr w:rsidR="00E7212E" w:rsidRPr="002A677E" w14:paraId="102DEDD7"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038F23BD" w14:textId="77777777" w:rsidR="00E7212E" w:rsidRPr="002A677E" w:rsidRDefault="00E7212E" w:rsidP="00BF7D57">
            <w:pPr>
              <w:rPr>
                <w:rFonts w:ascii="Times New Roman" w:hAnsi="Times New Roman"/>
                <w:sz w:val="24"/>
              </w:rPr>
            </w:pPr>
            <w:r w:rsidRPr="002A677E">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255ACC20"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Time passed since exposures classified as non-performing</w:t>
            </w:r>
          </w:p>
          <w:p w14:paraId="27559F86" w14:textId="77777777" w:rsidR="00E7212E" w:rsidRPr="002A677E" w:rsidRDefault="00E7212E" w:rsidP="00BF7D57">
            <w:pPr>
              <w:rPr>
                <w:rFonts w:ascii="Times New Roman" w:hAnsi="Times New Roman"/>
                <w:sz w:val="24"/>
              </w:rPr>
            </w:pPr>
            <w:r w:rsidRPr="002A677E">
              <w:rPr>
                <w:rFonts w:ascii="Times New Roman" w:hAnsi="Times New Roman"/>
                <w:sz w:val="24"/>
              </w:rPr>
              <w:t>The ‘time passed since exposures classified as non-performing’ shall mean the time in years passed since exposure has been classified as non-performing. Institutions shall report data on exposures for which the reference date falls under the corresponding time interval indicating the period in years following exposures’ classification as non-performing,</w:t>
            </w:r>
            <w:r>
              <w:rPr>
                <w:rFonts w:ascii="Times New Roman" w:hAnsi="Times New Roman"/>
                <w:sz w:val="24"/>
              </w:rPr>
              <w:t xml:space="preserve"> </w:t>
            </w:r>
            <w:r w:rsidRPr="002A677E">
              <w:rPr>
                <w:rFonts w:ascii="Times New Roman" w:hAnsi="Times New Roman"/>
                <w:sz w:val="24"/>
              </w:rPr>
              <w:t>regardless of any application of forbearance measures.</w:t>
            </w:r>
          </w:p>
          <w:p w14:paraId="1AD59E7D" w14:textId="77777777" w:rsidR="00E7212E" w:rsidRPr="002A677E" w:rsidRDefault="00E7212E" w:rsidP="00BF7D57">
            <w:pPr>
              <w:rPr>
                <w:rFonts w:ascii="Times New Roman" w:hAnsi="Times New Roman"/>
                <w:sz w:val="24"/>
              </w:rPr>
            </w:pPr>
            <w:r w:rsidRPr="002A677E">
              <w:rPr>
                <w:rFonts w:ascii="Times New Roman" w:hAnsi="Times New Roman"/>
                <w:sz w:val="24"/>
              </w:rPr>
              <w:t>For the time interval, “&gt; X year(s), &lt;= Y year(s)”, institutions shall report data on exposures for which the reference date corresponds to the period between the first and the last day of the Yth year following the classification of these exposures as non-performing.</w:t>
            </w:r>
          </w:p>
        </w:tc>
      </w:tr>
      <w:tr w:rsidR="00E7212E" w:rsidRPr="002A677E" w14:paraId="3B7E96E6" w14:textId="77777777" w:rsidTr="00BF7D57">
        <w:tc>
          <w:tcPr>
            <w:tcW w:w="1188" w:type="dxa"/>
            <w:tcBorders>
              <w:top w:val="single" w:sz="4" w:space="0" w:color="auto"/>
              <w:left w:val="single" w:sz="4" w:space="0" w:color="auto"/>
              <w:bottom w:val="single" w:sz="4" w:space="0" w:color="auto"/>
              <w:right w:val="single" w:sz="4" w:space="0" w:color="auto"/>
            </w:tcBorders>
          </w:tcPr>
          <w:p w14:paraId="4D0A0F12" w14:textId="77777777" w:rsidR="00E7212E" w:rsidRPr="002A677E" w:rsidRDefault="00E7212E" w:rsidP="00BF7D57">
            <w:pPr>
              <w:rPr>
                <w:rFonts w:ascii="Times New Roman" w:hAnsi="Times New Roman"/>
                <w:sz w:val="24"/>
              </w:rPr>
            </w:pPr>
            <w:r w:rsidRPr="002A677E">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5F107B3"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Total</w:t>
            </w:r>
          </w:p>
          <w:p w14:paraId="5AC10F8E" w14:textId="77777777" w:rsidR="00E7212E" w:rsidRPr="002A677E" w:rsidRDefault="00E7212E" w:rsidP="00BF7D57">
            <w:pPr>
              <w:rPr>
                <w:rFonts w:ascii="Times New Roman" w:hAnsi="Times New Roman"/>
                <w:sz w:val="24"/>
                <w:u w:val="single"/>
              </w:rPr>
            </w:pPr>
            <w:r w:rsidRPr="002A677E">
              <w:rPr>
                <w:rFonts w:ascii="Times New Roman" w:hAnsi="Times New Roman"/>
                <w:sz w:val="24"/>
              </w:rPr>
              <w:t>Institutions shall report the sum of all columns from 0010 to 0100.</w:t>
            </w:r>
          </w:p>
        </w:tc>
      </w:tr>
    </w:tbl>
    <w:p w14:paraId="026FC701" w14:textId="77777777" w:rsidR="00E7212E" w:rsidRPr="002A677E" w:rsidRDefault="00E7212E" w:rsidP="00E7212E">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773F30DD"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53235DA" w14:textId="77777777" w:rsidR="00E7212E" w:rsidRPr="002A677E" w:rsidRDefault="00E7212E" w:rsidP="00BF7D57">
            <w:pPr>
              <w:rPr>
                <w:rFonts w:ascii="Times New Roman" w:hAnsi="Times New Roman"/>
                <w:sz w:val="24"/>
                <w:lang w:bidi="ne-NP"/>
              </w:rPr>
            </w:pPr>
            <w:r w:rsidRPr="002A677E">
              <w:rPr>
                <w:rFonts w:ascii="Times New Roman" w:hAnsi="Times New Roman"/>
                <w:sz w:val="24"/>
                <w:lang w:bidi="ne-NP"/>
              </w:rPr>
              <w:t>Rows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4248A06C" w14:textId="77777777" w:rsidR="00E7212E" w:rsidRPr="002A677E" w:rsidRDefault="00E7212E" w:rsidP="00BF7D57">
            <w:pPr>
              <w:rPr>
                <w:rFonts w:ascii="Times New Roman" w:hAnsi="Times New Roman"/>
                <w:sz w:val="24"/>
                <w:lang w:bidi="ne-NP"/>
              </w:rPr>
            </w:pPr>
            <w:r w:rsidRPr="002A677E">
              <w:rPr>
                <w:rFonts w:ascii="Times New Roman" w:hAnsi="Times New Roman"/>
                <w:sz w:val="24"/>
                <w:lang w:bidi="ne-NP"/>
              </w:rPr>
              <w:t>Instructions</w:t>
            </w:r>
          </w:p>
        </w:tc>
      </w:tr>
      <w:tr w:rsidR="00E7212E" w:rsidRPr="002A677E" w14:paraId="530CBE45"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4E428220" w14:textId="77777777" w:rsidR="00E7212E" w:rsidRPr="002A677E" w:rsidRDefault="00E7212E" w:rsidP="00BF7D57">
            <w:pPr>
              <w:rPr>
                <w:rFonts w:ascii="Times New Roman" w:hAnsi="Times New Roman"/>
                <w:sz w:val="24"/>
              </w:rPr>
            </w:pPr>
            <w:r w:rsidRPr="002A677E">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6886D892"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Total minimum coverage requirement</w:t>
            </w:r>
          </w:p>
          <w:p w14:paraId="182F35CE" w14:textId="77777777" w:rsidR="00E7212E" w:rsidRPr="002A677E" w:rsidRDefault="00E7212E" w:rsidP="00BF7D57">
            <w:pPr>
              <w:rPr>
                <w:rFonts w:ascii="Times New Roman" w:hAnsi="Times New Roman"/>
                <w:sz w:val="24"/>
              </w:rPr>
            </w:pPr>
            <w:r w:rsidRPr="002A677E">
              <w:rPr>
                <w:rFonts w:ascii="Times New Roman" w:hAnsi="Times New Roman"/>
                <w:sz w:val="24"/>
              </w:rPr>
              <w:t>Article 47c(1)</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p w14:paraId="662FCE5D" w14:textId="227D4747" w:rsidR="00E7212E" w:rsidRPr="002A677E" w:rsidRDefault="00E7212E" w:rsidP="00BF7D57">
            <w:pPr>
              <w:rPr>
                <w:rFonts w:ascii="Times New Roman" w:hAnsi="Times New Roman"/>
                <w:sz w:val="24"/>
              </w:rPr>
            </w:pPr>
            <w:r w:rsidRPr="002A677E">
              <w:rPr>
                <w:rFonts w:ascii="Times New Roman" w:hAnsi="Times New Roman"/>
                <w:sz w:val="24"/>
              </w:rPr>
              <w:t xml:space="preserve">For the calculation of the total minimum coverage requirement for non-performing exposures, excluding forborne exposures that fall under Article 47c(6) </w:t>
            </w:r>
            <w:r w:rsidRPr="001235ED">
              <w:rPr>
                <w:rFonts w:ascii="Times New Roman" w:hAnsi="Times New Roman"/>
                <w:sz w:val="24"/>
                <w:lang w:val="en-US"/>
              </w:rPr>
              <w:t>of Regulation (EU) No 575/2013</w:t>
            </w:r>
            <w:r w:rsidRPr="002A677E">
              <w:rPr>
                <w:rFonts w:ascii="Times New Roman" w:hAnsi="Times New Roman"/>
                <w:sz w:val="24"/>
              </w:rPr>
              <w:t>, institutions shall sum the minimum coverage requirement for the unsecured part of NPEs (row 0020) and the minimum coverage requirement for the secured part of NPEs (rows 0030-00</w:t>
            </w:r>
            <w:ins w:id="24" w:author="Author">
              <w:r w:rsidR="009A1028">
                <w:rPr>
                  <w:rFonts w:ascii="Times New Roman" w:hAnsi="Times New Roman"/>
                  <w:sz w:val="24"/>
                </w:rPr>
                <w:t>4</w:t>
              </w:r>
            </w:ins>
            <w:r w:rsidRPr="002A677E">
              <w:rPr>
                <w:rFonts w:ascii="Times New Roman" w:hAnsi="Times New Roman"/>
                <w:sz w:val="24"/>
              </w:rPr>
              <w:t>5</w:t>
            </w:r>
            <w:del w:id="25" w:author="Author">
              <w:r w:rsidRPr="002A677E" w:rsidDel="009A1028">
                <w:rPr>
                  <w:rFonts w:ascii="Times New Roman" w:hAnsi="Times New Roman"/>
                  <w:sz w:val="24"/>
                </w:rPr>
                <w:delText>0</w:delText>
              </w:r>
            </w:del>
            <w:r w:rsidRPr="002A677E">
              <w:rPr>
                <w:rFonts w:ascii="Times New Roman" w:hAnsi="Times New Roman"/>
                <w:sz w:val="24"/>
              </w:rPr>
              <w:t>).</w:t>
            </w:r>
          </w:p>
        </w:tc>
      </w:tr>
      <w:tr w:rsidR="00E7212E" w:rsidRPr="002A677E" w14:paraId="4F6620DD" w14:textId="77777777" w:rsidTr="00BF7D57">
        <w:tc>
          <w:tcPr>
            <w:tcW w:w="1188" w:type="dxa"/>
            <w:tcBorders>
              <w:top w:val="single" w:sz="4" w:space="0" w:color="auto"/>
              <w:left w:val="single" w:sz="4" w:space="0" w:color="auto"/>
              <w:bottom w:val="single" w:sz="4" w:space="0" w:color="auto"/>
              <w:right w:val="single" w:sz="4" w:space="0" w:color="auto"/>
            </w:tcBorders>
          </w:tcPr>
          <w:p w14:paraId="2AEC39E7" w14:textId="77777777" w:rsidR="00E7212E" w:rsidRPr="002A677E" w:rsidRDefault="00E7212E" w:rsidP="00BF7D57">
            <w:pPr>
              <w:rPr>
                <w:rFonts w:ascii="Times New Roman" w:hAnsi="Times New Roman"/>
                <w:sz w:val="24"/>
              </w:rPr>
            </w:pPr>
            <w:r w:rsidRPr="002A677E">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43762EC8"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Unsecured part of NPEs</w:t>
            </w:r>
          </w:p>
          <w:p w14:paraId="27ED7CA9" w14:textId="77777777" w:rsidR="00E7212E" w:rsidRPr="002A677E" w:rsidRDefault="00E7212E" w:rsidP="00BF7D57">
            <w:pPr>
              <w:rPr>
                <w:rFonts w:ascii="Times New Roman" w:hAnsi="Times New Roman"/>
                <w:sz w:val="24"/>
              </w:rPr>
            </w:pPr>
            <w:r w:rsidRPr="002A677E">
              <w:rPr>
                <w:rFonts w:ascii="Times New Roman" w:hAnsi="Times New Roman"/>
                <w:sz w:val="24"/>
              </w:rPr>
              <w:t>Article 47c(1)</w:t>
            </w:r>
            <w:r>
              <w:rPr>
                <w:rFonts w:ascii="Times New Roman" w:hAnsi="Times New Roman"/>
                <w:sz w:val="24"/>
              </w:rPr>
              <w:t>, p</w:t>
            </w:r>
            <w:r w:rsidRPr="002A677E">
              <w:rPr>
                <w:rFonts w:ascii="Times New Roman" w:hAnsi="Times New Roman"/>
                <w:sz w:val="24"/>
              </w:rPr>
              <w:t xml:space="preserve">oint (a)(i), Article 47c(2) </w:t>
            </w:r>
            <w:r w:rsidRPr="001235ED">
              <w:rPr>
                <w:rFonts w:ascii="Times New Roman" w:hAnsi="Times New Roman"/>
                <w:sz w:val="24"/>
                <w:lang w:val="en-US"/>
              </w:rPr>
              <w:t>of Regulation (EU) No 575/2013</w:t>
            </w:r>
          </w:p>
          <w:p w14:paraId="5CD4163E" w14:textId="77777777" w:rsidR="00E7212E" w:rsidRPr="002A677E" w:rsidRDefault="00E7212E" w:rsidP="00BF7D57">
            <w:pPr>
              <w:rPr>
                <w:rFonts w:ascii="Times New Roman" w:hAnsi="Times New Roman"/>
                <w:sz w:val="24"/>
              </w:rPr>
            </w:pPr>
            <w:r w:rsidRPr="002A677E">
              <w:rPr>
                <w:rFonts w:ascii="Times New Roman" w:hAnsi="Times New Roman"/>
                <w:sz w:val="24"/>
              </w:rPr>
              <w:t>The minimum coverage requirement shall be calculated by multiplying the aggregate exposure values in row 0070 by the corresponding factor per column.</w:t>
            </w:r>
          </w:p>
        </w:tc>
      </w:tr>
      <w:tr w:rsidR="00E7212E" w:rsidRPr="002A677E" w14:paraId="305ED6FA" w14:textId="77777777" w:rsidTr="00BF7D57">
        <w:tc>
          <w:tcPr>
            <w:tcW w:w="1188" w:type="dxa"/>
            <w:tcBorders>
              <w:top w:val="single" w:sz="4" w:space="0" w:color="auto"/>
              <w:left w:val="single" w:sz="4" w:space="0" w:color="auto"/>
              <w:bottom w:val="single" w:sz="4" w:space="0" w:color="auto"/>
              <w:right w:val="single" w:sz="4" w:space="0" w:color="auto"/>
            </w:tcBorders>
          </w:tcPr>
          <w:p w14:paraId="1C079E0C" w14:textId="77777777" w:rsidR="00E7212E" w:rsidRPr="002A677E" w:rsidRDefault="00E7212E" w:rsidP="00BF7D57">
            <w:pPr>
              <w:rPr>
                <w:rFonts w:ascii="Times New Roman" w:hAnsi="Times New Roman"/>
                <w:sz w:val="24"/>
              </w:rPr>
            </w:pPr>
            <w:r w:rsidRPr="002A677E">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B46EB14"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Part of NPEs secured by immovable property or residential loan guaranteed by an eligible protection provider</w:t>
            </w:r>
            <w:r>
              <w:rPr>
                <w:rFonts w:ascii="Times New Roman" w:hAnsi="Times New Roman"/>
                <w:b/>
                <w:sz w:val="24"/>
                <w:u w:val="single"/>
              </w:rPr>
              <w:t xml:space="preserve"> </w:t>
            </w:r>
          </w:p>
          <w:p w14:paraId="1AB54B5D" w14:textId="77777777" w:rsidR="00E7212E" w:rsidRPr="002A677E" w:rsidRDefault="00E7212E" w:rsidP="00BF7D57">
            <w:pPr>
              <w:rPr>
                <w:rFonts w:ascii="Times New Roman" w:hAnsi="Times New Roman"/>
                <w:sz w:val="24"/>
              </w:rPr>
            </w:pPr>
            <w:r w:rsidRPr="002A677E">
              <w:rPr>
                <w:rFonts w:ascii="Times New Roman" w:hAnsi="Times New Roman"/>
                <w:sz w:val="24"/>
              </w:rPr>
              <w:lastRenderedPageBreak/>
              <w:t>Article 47c(1)</w:t>
            </w:r>
            <w:r>
              <w:rPr>
                <w:rFonts w:ascii="Times New Roman" w:hAnsi="Times New Roman"/>
                <w:sz w:val="24"/>
              </w:rPr>
              <w:t>, p</w:t>
            </w:r>
            <w:r w:rsidRPr="002A677E">
              <w:rPr>
                <w:rFonts w:ascii="Times New Roman" w:hAnsi="Times New Roman"/>
                <w:sz w:val="24"/>
              </w:rPr>
              <w:t>oint (a)(ii), and Article 47c(3)</w:t>
            </w:r>
            <w:r>
              <w:rPr>
                <w:rFonts w:ascii="Times New Roman" w:hAnsi="Times New Roman"/>
                <w:sz w:val="24"/>
              </w:rPr>
              <w:t>, p</w:t>
            </w:r>
            <w:r w:rsidRPr="002A677E">
              <w:rPr>
                <w:rFonts w:ascii="Times New Roman" w:hAnsi="Times New Roman"/>
                <w:sz w:val="24"/>
              </w:rPr>
              <w:t>oints (a), (b), (c), (d), (f), (h) and (i)</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p w14:paraId="3818F43F"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t>The minimum coverage requirement shall be calculated by multiplying the aggregate exposure values in row 0080 by the corresponding factor per column.</w:t>
            </w:r>
          </w:p>
        </w:tc>
      </w:tr>
      <w:tr w:rsidR="00E7212E" w:rsidRPr="002A677E" w14:paraId="325AB5DC" w14:textId="77777777" w:rsidTr="00BF7D57">
        <w:tc>
          <w:tcPr>
            <w:tcW w:w="1188" w:type="dxa"/>
            <w:tcBorders>
              <w:top w:val="single" w:sz="4" w:space="0" w:color="auto"/>
              <w:left w:val="single" w:sz="4" w:space="0" w:color="auto"/>
              <w:bottom w:val="single" w:sz="4" w:space="0" w:color="auto"/>
              <w:right w:val="single" w:sz="4" w:space="0" w:color="auto"/>
            </w:tcBorders>
          </w:tcPr>
          <w:p w14:paraId="4169F03D" w14:textId="77777777" w:rsidR="00E7212E" w:rsidRPr="002A677E" w:rsidRDefault="00E7212E" w:rsidP="00BF7D57">
            <w:pPr>
              <w:rPr>
                <w:rFonts w:ascii="Times New Roman" w:hAnsi="Times New Roman"/>
                <w:sz w:val="24"/>
              </w:rPr>
            </w:pPr>
            <w:r w:rsidRPr="002A677E">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tcPr>
          <w:p w14:paraId="18322F93" w14:textId="77777777" w:rsidR="00E7212E" w:rsidRPr="002A677E" w:rsidRDefault="00E7212E" w:rsidP="00BF7D57">
            <w:pPr>
              <w:jc w:val="left"/>
              <w:rPr>
                <w:rFonts w:ascii="Times New Roman" w:hAnsi="Times New Roman"/>
                <w:b/>
                <w:sz w:val="24"/>
                <w:u w:val="single"/>
                <w:lang w:bidi="ne-NP"/>
              </w:rPr>
            </w:pPr>
            <w:r w:rsidRPr="002A677E">
              <w:rPr>
                <w:rFonts w:ascii="Times New Roman" w:hAnsi="Times New Roman"/>
                <w:b/>
                <w:sz w:val="24"/>
                <w:u w:val="single"/>
                <w:lang w:bidi="ne-NP"/>
              </w:rPr>
              <w:t>Part of NPEs secured by other funded or unfunded credit protection</w:t>
            </w:r>
          </w:p>
          <w:p w14:paraId="5857E4F4" w14:textId="77777777" w:rsidR="00E7212E" w:rsidRPr="002A677E" w:rsidRDefault="00E7212E" w:rsidP="00BF7D57">
            <w:pPr>
              <w:rPr>
                <w:rFonts w:ascii="Times New Roman" w:hAnsi="Times New Roman"/>
                <w:sz w:val="24"/>
              </w:rPr>
            </w:pPr>
            <w:r w:rsidRPr="002A677E">
              <w:rPr>
                <w:rFonts w:ascii="Times New Roman" w:hAnsi="Times New Roman"/>
                <w:sz w:val="24"/>
              </w:rPr>
              <w:t>Article 47c(1)</w:t>
            </w:r>
            <w:r>
              <w:rPr>
                <w:rFonts w:ascii="Times New Roman" w:hAnsi="Times New Roman"/>
                <w:sz w:val="24"/>
              </w:rPr>
              <w:t>, p</w:t>
            </w:r>
            <w:r w:rsidRPr="002A677E">
              <w:rPr>
                <w:rFonts w:ascii="Times New Roman" w:hAnsi="Times New Roman"/>
                <w:sz w:val="24"/>
              </w:rPr>
              <w:t>oint (a)(ii), and Article 47c(3)</w:t>
            </w:r>
            <w:r>
              <w:rPr>
                <w:rFonts w:ascii="Times New Roman" w:hAnsi="Times New Roman"/>
                <w:sz w:val="24"/>
              </w:rPr>
              <w:t>, p</w:t>
            </w:r>
            <w:r w:rsidRPr="002A677E">
              <w:rPr>
                <w:rFonts w:ascii="Times New Roman" w:hAnsi="Times New Roman"/>
                <w:sz w:val="24"/>
              </w:rPr>
              <w:t>oints (a), (b), (c), (e) and (g)</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p w14:paraId="3EF75A94"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t>The minimum coverage requirement shall be calculated by multiplying the aggregate exposure values in row 0090 by the corresponding factor per column.</w:t>
            </w:r>
          </w:p>
        </w:tc>
      </w:tr>
      <w:tr w:rsidR="00644DC5" w:rsidRPr="002A677E" w14:paraId="00587073" w14:textId="77777777" w:rsidTr="00BF7D57">
        <w:trPr>
          <w:ins w:id="26" w:author="Author"/>
        </w:trPr>
        <w:tc>
          <w:tcPr>
            <w:tcW w:w="1188" w:type="dxa"/>
            <w:tcBorders>
              <w:top w:val="single" w:sz="4" w:space="0" w:color="auto"/>
              <w:left w:val="single" w:sz="4" w:space="0" w:color="auto"/>
              <w:bottom w:val="single" w:sz="4" w:space="0" w:color="auto"/>
              <w:right w:val="single" w:sz="4" w:space="0" w:color="auto"/>
            </w:tcBorders>
          </w:tcPr>
          <w:p w14:paraId="1DE71461" w14:textId="584000EC" w:rsidR="00644DC5" w:rsidRPr="002A677E" w:rsidRDefault="00644DC5" w:rsidP="00BF7D57">
            <w:pPr>
              <w:rPr>
                <w:ins w:id="27" w:author="Author"/>
                <w:rFonts w:ascii="Times New Roman" w:hAnsi="Times New Roman"/>
                <w:sz w:val="24"/>
              </w:rPr>
            </w:pPr>
            <w:ins w:id="28" w:author="Author">
              <w:r>
                <w:rPr>
                  <w:rFonts w:ascii="Times New Roman" w:hAnsi="Times New Roman"/>
                  <w:sz w:val="24"/>
                </w:rPr>
                <w:t>0045</w:t>
              </w:r>
            </w:ins>
          </w:p>
        </w:tc>
        <w:tc>
          <w:tcPr>
            <w:tcW w:w="8843" w:type="dxa"/>
            <w:tcBorders>
              <w:top w:val="single" w:sz="4" w:space="0" w:color="auto"/>
              <w:left w:val="single" w:sz="4" w:space="0" w:color="auto"/>
              <w:bottom w:val="single" w:sz="4" w:space="0" w:color="auto"/>
              <w:right w:val="single" w:sz="4" w:space="0" w:color="auto"/>
            </w:tcBorders>
          </w:tcPr>
          <w:p w14:paraId="79CEB3D8" w14:textId="77777777" w:rsidR="00644DC5" w:rsidRDefault="00920721" w:rsidP="00BF7D57">
            <w:pPr>
              <w:jc w:val="left"/>
              <w:rPr>
                <w:ins w:id="29" w:author="Author"/>
                <w:rFonts w:ascii="Times New Roman" w:hAnsi="Times New Roman"/>
                <w:b/>
                <w:sz w:val="24"/>
                <w:u w:val="single"/>
                <w:lang w:bidi="ne-NP"/>
              </w:rPr>
            </w:pPr>
            <w:ins w:id="30" w:author="Author">
              <w:r w:rsidRPr="00920721">
                <w:rPr>
                  <w:rFonts w:ascii="Times New Roman" w:hAnsi="Times New Roman"/>
                  <w:b/>
                  <w:sz w:val="24"/>
                  <w:u w:val="single"/>
                  <w:lang w:bidi="ne-NP"/>
                </w:rPr>
                <w:t>Part of NPEs guaranteed or counter-guaranteed by an eligible protection provider</w:t>
              </w:r>
            </w:ins>
          </w:p>
          <w:p w14:paraId="4C97CF34" w14:textId="77777777" w:rsidR="00920721" w:rsidRDefault="00EB1058" w:rsidP="00BF7D57">
            <w:pPr>
              <w:jc w:val="left"/>
              <w:rPr>
                <w:ins w:id="31" w:author="Author"/>
                <w:rFonts w:ascii="Times New Roman" w:hAnsi="Times New Roman"/>
                <w:sz w:val="24"/>
              </w:rPr>
            </w:pPr>
            <w:ins w:id="32" w:author="Author">
              <w:r w:rsidRPr="00EB1058">
                <w:rPr>
                  <w:rFonts w:ascii="Times New Roman" w:hAnsi="Times New Roman"/>
                  <w:sz w:val="24"/>
                  <w:lang w:val="en-US"/>
                </w:rPr>
                <w:t>Article 47c(4)(b)</w:t>
              </w:r>
              <w:r>
                <w:rPr>
                  <w:rFonts w:ascii="Times New Roman" w:hAnsi="Times New Roman"/>
                  <w:sz w:val="24"/>
                  <w:lang w:val="en-US"/>
                </w:rPr>
                <w:t xml:space="preserve"> </w:t>
              </w:r>
              <w:r w:rsidRPr="001235ED">
                <w:rPr>
                  <w:rFonts w:ascii="Times New Roman" w:hAnsi="Times New Roman"/>
                  <w:sz w:val="24"/>
                  <w:lang w:val="en-US"/>
                </w:rPr>
                <w:t>of Regulation (EU) No 575/2013</w:t>
              </w:r>
              <w:r w:rsidRPr="002A677E">
                <w:rPr>
                  <w:rFonts w:ascii="Times New Roman" w:hAnsi="Times New Roman"/>
                  <w:sz w:val="24"/>
                </w:rPr>
                <w:t>.</w:t>
              </w:r>
            </w:ins>
          </w:p>
          <w:p w14:paraId="450588A8" w14:textId="2E5C57D7" w:rsidR="009A1028" w:rsidRPr="009A1028" w:rsidRDefault="009A1028" w:rsidP="00BF7D57">
            <w:pPr>
              <w:jc w:val="left"/>
              <w:rPr>
                <w:ins w:id="33" w:author="Author"/>
                <w:rFonts w:ascii="Times New Roman" w:hAnsi="Times New Roman"/>
                <w:sz w:val="24"/>
              </w:rPr>
            </w:pPr>
            <w:ins w:id="34" w:author="Author">
              <w:r w:rsidRPr="009A1028">
                <w:rPr>
                  <w:rStyle w:val="cf01"/>
                  <w:rFonts w:ascii="Times New Roman" w:hAnsi="Times New Roman" w:cs="Times New Roman"/>
                  <w:sz w:val="24"/>
                  <w:szCs w:val="24"/>
                </w:rPr>
                <w:t>The minimum coverage requirement shall be calculated by multiplying the aggregate exposure values in row 0110 and 0120 by the corresponding factors per column.</w:t>
              </w:r>
            </w:ins>
          </w:p>
        </w:tc>
      </w:tr>
      <w:tr w:rsidR="00E7212E" w:rsidRPr="002A677E" w:rsidDel="00D7097B" w14:paraId="7A088C2D" w14:textId="4DCDF8F1" w:rsidTr="00BF7D57">
        <w:trPr>
          <w:del w:id="35" w:author="Author"/>
        </w:trPr>
        <w:tc>
          <w:tcPr>
            <w:tcW w:w="1188" w:type="dxa"/>
            <w:tcBorders>
              <w:top w:val="single" w:sz="4" w:space="0" w:color="auto"/>
              <w:left w:val="single" w:sz="4" w:space="0" w:color="auto"/>
              <w:bottom w:val="single" w:sz="4" w:space="0" w:color="auto"/>
              <w:right w:val="single" w:sz="4" w:space="0" w:color="auto"/>
            </w:tcBorders>
          </w:tcPr>
          <w:p w14:paraId="5CFF8772" w14:textId="44705B36" w:rsidR="00E7212E" w:rsidRPr="002A677E" w:rsidDel="00D7097B" w:rsidRDefault="00E7212E" w:rsidP="00BF7D57">
            <w:pPr>
              <w:rPr>
                <w:del w:id="36" w:author="Author"/>
                <w:rFonts w:ascii="Times New Roman" w:hAnsi="Times New Roman"/>
                <w:sz w:val="24"/>
              </w:rPr>
            </w:pPr>
            <w:del w:id="37" w:author="Author">
              <w:r w:rsidRPr="002A677E" w:rsidDel="00D7097B">
                <w:rPr>
                  <w:rFonts w:ascii="Times New Roman" w:hAnsi="Times New Roman"/>
                  <w:sz w:val="24"/>
                </w:rPr>
                <w:delText>0050</w:delText>
              </w:r>
            </w:del>
          </w:p>
        </w:tc>
        <w:tc>
          <w:tcPr>
            <w:tcW w:w="8843" w:type="dxa"/>
            <w:tcBorders>
              <w:top w:val="single" w:sz="4" w:space="0" w:color="auto"/>
              <w:left w:val="single" w:sz="4" w:space="0" w:color="auto"/>
              <w:bottom w:val="single" w:sz="4" w:space="0" w:color="auto"/>
              <w:right w:val="single" w:sz="4" w:space="0" w:color="auto"/>
            </w:tcBorders>
          </w:tcPr>
          <w:p w14:paraId="51FC080A" w14:textId="244A9EA2" w:rsidR="00E7212E" w:rsidRPr="002A677E" w:rsidDel="00D7097B" w:rsidRDefault="00E7212E" w:rsidP="00BF7D57">
            <w:pPr>
              <w:jc w:val="left"/>
              <w:rPr>
                <w:del w:id="38" w:author="Author"/>
                <w:rFonts w:ascii="Times New Roman" w:hAnsi="Times New Roman"/>
                <w:b/>
                <w:sz w:val="24"/>
                <w:u w:val="single"/>
                <w:lang w:bidi="ne-NP"/>
              </w:rPr>
            </w:pPr>
            <w:del w:id="39" w:author="Author">
              <w:r w:rsidRPr="002A677E" w:rsidDel="00D7097B">
                <w:rPr>
                  <w:rFonts w:ascii="Times New Roman" w:hAnsi="Times New Roman"/>
                  <w:b/>
                  <w:sz w:val="24"/>
                  <w:u w:val="single"/>
                  <w:lang w:bidi="ne-NP"/>
                </w:rPr>
                <w:delText>Part of NPEs guaranteed or insured by an official export credit agency</w:delText>
              </w:r>
            </w:del>
          </w:p>
          <w:p w14:paraId="4CCD497D" w14:textId="2095F865" w:rsidR="00E7212E" w:rsidRPr="002A677E" w:rsidDel="00D7097B" w:rsidRDefault="00E7212E" w:rsidP="00BF7D57">
            <w:pPr>
              <w:jc w:val="left"/>
              <w:rPr>
                <w:del w:id="40" w:author="Author"/>
                <w:rFonts w:ascii="Times New Roman" w:hAnsi="Times New Roman"/>
                <w:sz w:val="24"/>
              </w:rPr>
            </w:pPr>
            <w:del w:id="41" w:author="Author">
              <w:r w:rsidRPr="002A677E" w:rsidDel="00D7097B">
                <w:rPr>
                  <w:rFonts w:ascii="Times New Roman" w:hAnsi="Times New Roman"/>
                  <w:sz w:val="24"/>
                </w:rPr>
                <w:delText xml:space="preserve">Article 47c(4) </w:delText>
              </w:r>
              <w:r w:rsidRPr="001235ED" w:rsidDel="00D7097B">
                <w:rPr>
                  <w:rFonts w:ascii="Times New Roman" w:hAnsi="Times New Roman"/>
                  <w:sz w:val="24"/>
                  <w:lang w:val="en-US"/>
                </w:rPr>
                <w:delText>of Regulation (EU) No 575/2013</w:delText>
              </w:r>
              <w:r w:rsidRPr="002A677E" w:rsidDel="00D7097B">
                <w:rPr>
                  <w:rFonts w:ascii="Times New Roman" w:hAnsi="Times New Roman"/>
                  <w:sz w:val="24"/>
                </w:rPr>
                <w:delText>.</w:delText>
              </w:r>
            </w:del>
          </w:p>
          <w:p w14:paraId="7A8922CA" w14:textId="6F27329F" w:rsidR="00E7212E" w:rsidRPr="002A677E" w:rsidDel="00D7097B" w:rsidRDefault="00E7212E" w:rsidP="00BF7D57">
            <w:pPr>
              <w:jc w:val="left"/>
              <w:rPr>
                <w:del w:id="42" w:author="Author"/>
                <w:rFonts w:ascii="Times New Roman" w:hAnsi="Times New Roman"/>
                <w:b/>
                <w:sz w:val="24"/>
                <w:u w:val="single"/>
                <w:lang w:bidi="ne-NP"/>
              </w:rPr>
            </w:pPr>
            <w:del w:id="43" w:author="Author">
              <w:r w:rsidRPr="002A677E" w:rsidDel="00D7097B">
                <w:rPr>
                  <w:rFonts w:ascii="Times New Roman" w:hAnsi="Times New Roman"/>
                  <w:sz w:val="24"/>
                </w:rPr>
                <w:delText>The minimum coverage requirement shall be calculated by multiplying the aggregate exposure values in row 0100 by the corresponding factor per column.</w:delText>
              </w:r>
            </w:del>
          </w:p>
        </w:tc>
      </w:tr>
      <w:tr w:rsidR="00E7212E" w:rsidRPr="002A677E" w14:paraId="7E5A3A0B" w14:textId="77777777" w:rsidTr="00BF7D57">
        <w:tc>
          <w:tcPr>
            <w:tcW w:w="1188" w:type="dxa"/>
            <w:tcBorders>
              <w:top w:val="single" w:sz="4" w:space="0" w:color="auto"/>
              <w:left w:val="single" w:sz="4" w:space="0" w:color="auto"/>
              <w:bottom w:val="single" w:sz="4" w:space="0" w:color="auto"/>
              <w:right w:val="single" w:sz="4" w:space="0" w:color="auto"/>
            </w:tcBorders>
          </w:tcPr>
          <w:p w14:paraId="34F690A9" w14:textId="77777777" w:rsidR="00E7212E" w:rsidRPr="002A677E" w:rsidRDefault="00E7212E" w:rsidP="00BF7D57">
            <w:pPr>
              <w:rPr>
                <w:rFonts w:ascii="Times New Roman" w:hAnsi="Times New Roman"/>
                <w:sz w:val="24"/>
              </w:rPr>
            </w:pPr>
            <w:r w:rsidRPr="002A677E">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7218760A"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Exposure value</w:t>
            </w:r>
          </w:p>
          <w:p w14:paraId="2F7544E3" w14:textId="77777777" w:rsidR="00E7212E" w:rsidRPr="002A677E" w:rsidRDefault="00E7212E" w:rsidP="00BF7D57">
            <w:pPr>
              <w:jc w:val="left"/>
              <w:rPr>
                <w:rFonts w:ascii="Times New Roman" w:hAnsi="Times New Roman"/>
                <w:sz w:val="24"/>
              </w:rPr>
            </w:pPr>
            <w:r w:rsidRPr="002A677E">
              <w:rPr>
                <w:rFonts w:ascii="Times New Roman" w:hAnsi="Times New Roman"/>
                <w:sz w:val="24"/>
              </w:rPr>
              <w:t xml:space="preserve">Article 47a(2) </w:t>
            </w:r>
            <w:r w:rsidRPr="001235ED">
              <w:rPr>
                <w:rFonts w:ascii="Times New Roman" w:hAnsi="Times New Roman"/>
                <w:sz w:val="24"/>
                <w:lang w:val="en-US"/>
              </w:rPr>
              <w:t>of Regulation (EU) No 575/2013</w:t>
            </w:r>
          </w:p>
          <w:p w14:paraId="40E077A1" w14:textId="02BEE13C" w:rsidR="00E7212E" w:rsidRPr="002A677E" w:rsidRDefault="00E7212E" w:rsidP="00BF7D57">
            <w:pPr>
              <w:jc w:val="left"/>
              <w:rPr>
                <w:rFonts w:ascii="Times New Roman" w:hAnsi="Times New Roman"/>
                <w:b/>
                <w:sz w:val="24"/>
                <w:u w:val="single"/>
                <w:lang w:bidi="ne-NP"/>
              </w:rPr>
            </w:pPr>
            <w:r w:rsidRPr="002A677E">
              <w:rPr>
                <w:rFonts w:ascii="Times New Roman" w:hAnsi="Times New Roman"/>
                <w:sz w:val="24"/>
              </w:rPr>
              <w:t xml:space="preserve">For the calculation of row 0060, institutions shall sum the exposure values reported for the unsecured part of NPEs (row 0070), the part of NPEs secured by immovable property or residential loan guaranteed by an eligible protection provider (row 0080), the part of NPEs secured by other funded or unfunded credit protection (row 0090) and the part of NPEs </w:t>
            </w:r>
            <w:ins w:id="44" w:author="Author">
              <w:r w:rsidR="00697C35" w:rsidRPr="00D87B9C">
                <w:rPr>
                  <w:rFonts w:ascii="Times New Roman" w:hAnsi="Times New Roman"/>
                  <w:sz w:val="24"/>
                </w:rPr>
                <w:t>guaranteed or counter-guaranteed by an eligible protection provider</w:t>
              </w:r>
            </w:ins>
            <w:del w:id="45" w:author="Author">
              <w:r w:rsidRPr="002A677E" w:rsidDel="00697C35">
                <w:rPr>
                  <w:rFonts w:ascii="Times New Roman" w:hAnsi="Times New Roman"/>
                  <w:sz w:val="24"/>
                </w:rPr>
                <w:delText>guaranteed or insured by an official export credit agency</w:delText>
              </w:r>
            </w:del>
            <w:r w:rsidRPr="002A677E">
              <w:rPr>
                <w:rFonts w:ascii="Times New Roman" w:hAnsi="Times New Roman"/>
                <w:sz w:val="24"/>
              </w:rPr>
              <w:t xml:space="preserve"> (row 01</w:t>
            </w:r>
            <w:ins w:id="46" w:author="Author">
              <w:r w:rsidR="00697C35">
                <w:rPr>
                  <w:rFonts w:ascii="Times New Roman" w:hAnsi="Times New Roman"/>
                  <w:sz w:val="24"/>
                </w:rPr>
                <w:t>1</w:t>
              </w:r>
            </w:ins>
            <w:del w:id="47" w:author="Author">
              <w:r w:rsidRPr="002A677E" w:rsidDel="00697C35">
                <w:rPr>
                  <w:rFonts w:ascii="Times New Roman" w:hAnsi="Times New Roman"/>
                  <w:sz w:val="24"/>
                </w:rPr>
                <w:delText>0</w:delText>
              </w:r>
            </w:del>
            <w:r w:rsidRPr="002A677E">
              <w:rPr>
                <w:rFonts w:ascii="Times New Roman" w:hAnsi="Times New Roman"/>
                <w:sz w:val="24"/>
              </w:rPr>
              <w:t>0</w:t>
            </w:r>
            <w:ins w:id="48" w:author="Author">
              <w:r w:rsidR="009A1028">
                <w:rPr>
                  <w:rFonts w:ascii="Times New Roman" w:hAnsi="Times New Roman"/>
                  <w:sz w:val="24"/>
                </w:rPr>
                <w:t xml:space="preserve"> and row 0120</w:t>
              </w:r>
            </w:ins>
            <w:r w:rsidRPr="002A677E">
              <w:rPr>
                <w:rFonts w:ascii="Times New Roman" w:hAnsi="Times New Roman"/>
                <w:sz w:val="24"/>
              </w:rPr>
              <w:t>).</w:t>
            </w:r>
          </w:p>
        </w:tc>
      </w:tr>
      <w:tr w:rsidR="00E7212E" w:rsidRPr="002A677E" w14:paraId="7D97CB26" w14:textId="77777777" w:rsidTr="00BF7D57">
        <w:trPr>
          <w:trHeight w:val="800"/>
        </w:trPr>
        <w:tc>
          <w:tcPr>
            <w:tcW w:w="1188" w:type="dxa"/>
            <w:tcBorders>
              <w:top w:val="single" w:sz="4" w:space="0" w:color="auto"/>
              <w:left w:val="single" w:sz="4" w:space="0" w:color="auto"/>
              <w:bottom w:val="single" w:sz="4" w:space="0" w:color="auto"/>
              <w:right w:val="single" w:sz="4" w:space="0" w:color="auto"/>
            </w:tcBorders>
          </w:tcPr>
          <w:p w14:paraId="6671C10A" w14:textId="77777777" w:rsidR="00E7212E" w:rsidRPr="002A677E" w:rsidRDefault="00E7212E" w:rsidP="00BF7D57">
            <w:pPr>
              <w:rPr>
                <w:rFonts w:ascii="Times New Roman" w:hAnsi="Times New Roman"/>
                <w:sz w:val="24"/>
              </w:rPr>
            </w:pPr>
            <w:r w:rsidRPr="002A677E">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35077F04"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Unsecured part of NPEs</w:t>
            </w:r>
          </w:p>
          <w:p w14:paraId="7BA082E2" w14:textId="77777777" w:rsidR="00E7212E" w:rsidRPr="002A677E" w:rsidRDefault="00E7212E" w:rsidP="00BF7D57">
            <w:pPr>
              <w:jc w:val="left"/>
              <w:rPr>
                <w:rFonts w:ascii="Times New Roman" w:hAnsi="Times New Roman"/>
                <w:sz w:val="24"/>
                <w:lang w:val="en-US"/>
              </w:rPr>
            </w:pPr>
            <w:r w:rsidRPr="002A677E">
              <w:rPr>
                <w:rFonts w:ascii="Times New Roman" w:hAnsi="Times New Roman"/>
                <w:sz w:val="24"/>
                <w:lang w:val="en-US"/>
              </w:rPr>
              <w:t xml:space="preserve">Article 47a(2), Article 47c(1), Article 47c(2) </w:t>
            </w:r>
            <w:r w:rsidRPr="001235ED">
              <w:rPr>
                <w:rFonts w:ascii="Times New Roman" w:hAnsi="Times New Roman"/>
                <w:sz w:val="24"/>
                <w:lang w:val="en-US"/>
              </w:rPr>
              <w:t>of Regulation (EU) No 575/2013</w:t>
            </w:r>
          </w:p>
          <w:p w14:paraId="57CA0E6A" w14:textId="77777777" w:rsidR="00E7212E" w:rsidRPr="002A677E" w:rsidRDefault="00E7212E" w:rsidP="00BF7D57">
            <w:pPr>
              <w:jc w:val="left"/>
              <w:rPr>
                <w:rFonts w:ascii="Times New Roman" w:hAnsi="Times New Roman"/>
                <w:sz w:val="24"/>
              </w:rPr>
            </w:pPr>
            <w:r w:rsidRPr="002A677E">
              <w:rPr>
                <w:rFonts w:ascii="Times New Roman" w:hAnsi="Times New Roman"/>
                <w:sz w:val="24"/>
              </w:rPr>
              <w:t>Institutions shall report the total exposure value of unsecured part of NPEs broken-down by time passed since exposures classified as non-performing.</w:t>
            </w:r>
          </w:p>
        </w:tc>
      </w:tr>
      <w:tr w:rsidR="00E7212E" w:rsidRPr="002A677E" w14:paraId="132096CA" w14:textId="77777777" w:rsidTr="00BF7D57">
        <w:tc>
          <w:tcPr>
            <w:tcW w:w="1188" w:type="dxa"/>
            <w:tcBorders>
              <w:top w:val="single" w:sz="4" w:space="0" w:color="auto"/>
              <w:left w:val="single" w:sz="4" w:space="0" w:color="auto"/>
              <w:bottom w:val="single" w:sz="4" w:space="0" w:color="auto"/>
              <w:right w:val="single" w:sz="4" w:space="0" w:color="auto"/>
            </w:tcBorders>
          </w:tcPr>
          <w:p w14:paraId="43597E6B" w14:textId="77777777" w:rsidR="00E7212E" w:rsidRPr="002A677E" w:rsidRDefault="00E7212E" w:rsidP="00BF7D57">
            <w:pPr>
              <w:rPr>
                <w:rFonts w:ascii="Times New Roman" w:hAnsi="Times New Roman"/>
                <w:sz w:val="24"/>
              </w:rPr>
            </w:pPr>
            <w:r w:rsidRPr="002A677E">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5B53B466"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Part of NPEs secured by immovable property or residential loan guaranteed by an eligible protection provider</w:t>
            </w:r>
          </w:p>
          <w:p w14:paraId="353C8B9D" w14:textId="77777777" w:rsidR="00E7212E" w:rsidRPr="002A677E" w:rsidRDefault="00E7212E" w:rsidP="00BF7D57">
            <w:pPr>
              <w:rPr>
                <w:rFonts w:ascii="Times New Roman" w:hAnsi="Times New Roman"/>
                <w:sz w:val="24"/>
              </w:rPr>
            </w:pPr>
            <w:r w:rsidRPr="002A677E">
              <w:rPr>
                <w:rFonts w:ascii="Times New Roman" w:hAnsi="Times New Roman"/>
                <w:sz w:val="24"/>
              </w:rPr>
              <w:t>Article 47a(2), Article 47c(1) and Article 47c(3)</w:t>
            </w:r>
            <w:r>
              <w:rPr>
                <w:rFonts w:ascii="Times New Roman" w:hAnsi="Times New Roman"/>
                <w:sz w:val="24"/>
              </w:rPr>
              <w:t>, p</w:t>
            </w:r>
            <w:r w:rsidRPr="002A677E">
              <w:rPr>
                <w:rFonts w:ascii="Times New Roman" w:hAnsi="Times New Roman"/>
                <w:sz w:val="24"/>
              </w:rPr>
              <w:t>oints (a), (b), (c), (d), (f), (h) and (i)</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p w14:paraId="6EC4E8B7"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t xml:space="preserve">Institutions shall report the total exposure value of the parts of NPEs secured by immovable property pursuant to Part Three, Title II </w:t>
            </w:r>
            <w:r w:rsidRPr="001235ED">
              <w:rPr>
                <w:rFonts w:ascii="Times New Roman" w:hAnsi="Times New Roman"/>
                <w:sz w:val="24"/>
                <w:lang w:val="en-US"/>
              </w:rPr>
              <w:t>of Regulation (EU) No 575/2013</w:t>
            </w:r>
            <w:r w:rsidRPr="002A677E">
              <w:rPr>
                <w:rFonts w:ascii="Times New Roman" w:hAnsi="Times New Roman"/>
                <w:sz w:val="24"/>
              </w:rPr>
              <w:t xml:space="preserve"> or that is a residential loan guaranteed by an eligible protection provider as referred to in Article 201 </w:t>
            </w:r>
            <w:r w:rsidRPr="001235ED">
              <w:rPr>
                <w:rFonts w:ascii="Times New Roman" w:hAnsi="Times New Roman"/>
                <w:sz w:val="24"/>
                <w:lang w:val="en-US"/>
              </w:rPr>
              <w:t xml:space="preserve">of that Regulation </w:t>
            </w:r>
            <w:r w:rsidRPr="002A677E">
              <w:rPr>
                <w:rFonts w:ascii="Times New Roman" w:hAnsi="Times New Roman"/>
                <w:sz w:val="24"/>
              </w:rPr>
              <w:t>.</w:t>
            </w:r>
          </w:p>
        </w:tc>
      </w:tr>
      <w:tr w:rsidR="00E7212E" w:rsidRPr="002A677E" w14:paraId="7DE37758" w14:textId="77777777" w:rsidTr="00BF7D57">
        <w:tc>
          <w:tcPr>
            <w:tcW w:w="1188" w:type="dxa"/>
            <w:tcBorders>
              <w:top w:val="single" w:sz="4" w:space="0" w:color="auto"/>
              <w:left w:val="single" w:sz="4" w:space="0" w:color="auto"/>
              <w:bottom w:val="single" w:sz="4" w:space="0" w:color="auto"/>
              <w:right w:val="single" w:sz="4" w:space="0" w:color="auto"/>
            </w:tcBorders>
          </w:tcPr>
          <w:p w14:paraId="644582D8" w14:textId="77777777" w:rsidR="00E7212E" w:rsidRPr="002A677E" w:rsidRDefault="00E7212E" w:rsidP="00BF7D57">
            <w:pPr>
              <w:rPr>
                <w:rFonts w:ascii="Times New Roman" w:hAnsi="Times New Roman"/>
                <w:sz w:val="24"/>
              </w:rPr>
            </w:pPr>
            <w:r w:rsidRPr="002A677E">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59B992E6" w14:textId="77777777" w:rsidR="00E7212E" w:rsidRPr="002A677E" w:rsidRDefault="00E7212E" w:rsidP="00BF7D57">
            <w:pPr>
              <w:jc w:val="left"/>
              <w:rPr>
                <w:rFonts w:ascii="Times New Roman" w:hAnsi="Times New Roman"/>
                <w:b/>
                <w:sz w:val="24"/>
                <w:u w:val="single"/>
                <w:lang w:bidi="ne-NP"/>
              </w:rPr>
            </w:pPr>
            <w:r w:rsidRPr="002A677E">
              <w:rPr>
                <w:rFonts w:ascii="Times New Roman" w:hAnsi="Times New Roman"/>
                <w:b/>
                <w:sz w:val="24"/>
                <w:u w:val="single"/>
                <w:lang w:bidi="ne-NP"/>
              </w:rPr>
              <w:t>Part of NPEs secured by other funded or unfunded credit protection</w:t>
            </w:r>
          </w:p>
          <w:p w14:paraId="3F457A1D" w14:textId="77777777" w:rsidR="00E7212E" w:rsidRPr="002A677E" w:rsidRDefault="00E7212E" w:rsidP="00BF7D57">
            <w:pPr>
              <w:jc w:val="left"/>
              <w:rPr>
                <w:rFonts w:ascii="Times New Roman" w:hAnsi="Times New Roman"/>
                <w:sz w:val="24"/>
              </w:rPr>
            </w:pPr>
            <w:r w:rsidRPr="002A677E">
              <w:rPr>
                <w:rFonts w:ascii="Times New Roman" w:hAnsi="Times New Roman"/>
                <w:sz w:val="24"/>
              </w:rPr>
              <w:lastRenderedPageBreak/>
              <w:t>Article 47a(2), Article 47c(1) and Article 47c(3)</w:t>
            </w:r>
            <w:r>
              <w:rPr>
                <w:rFonts w:ascii="Times New Roman" w:hAnsi="Times New Roman"/>
                <w:sz w:val="24"/>
              </w:rPr>
              <w:t>, p</w:t>
            </w:r>
            <w:r w:rsidRPr="002A677E">
              <w:rPr>
                <w:rFonts w:ascii="Times New Roman" w:hAnsi="Times New Roman"/>
                <w:sz w:val="24"/>
              </w:rPr>
              <w:t>oints (a), (b), (c), (e) and (g)</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676A8E56" w14:textId="77777777" w:rsidR="00E7212E" w:rsidRPr="002A677E" w:rsidRDefault="00E7212E" w:rsidP="00BF7D57">
            <w:pPr>
              <w:jc w:val="left"/>
              <w:rPr>
                <w:rFonts w:ascii="Times New Roman" w:hAnsi="Times New Roman"/>
                <w:sz w:val="24"/>
              </w:rPr>
            </w:pPr>
            <w:r w:rsidRPr="002A677E">
              <w:rPr>
                <w:rFonts w:ascii="Times New Roman" w:hAnsi="Times New Roman"/>
                <w:sz w:val="24"/>
              </w:rPr>
              <w:t xml:space="preserve">Institutions shall report the total exposure value of the parts of NPEs secured by </w:t>
            </w:r>
            <w:r w:rsidRPr="002A677E">
              <w:rPr>
                <w:rFonts w:ascii="Times New Roman" w:hAnsi="Times New Roman"/>
                <w:sz w:val="24"/>
                <w:lang w:bidi="ne-NP"/>
              </w:rPr>
              <w:t>other funded or unfunded credit protection</w:t>
            </w:r>
            <w:r w:rsidRPr="002A677E">
              <w:rPr>
                <w:rFonts w:ascii="Times New Roman" w:hAnsi="Times New Roman"/>
                <w:sz w:val="24"/>
              </w:rPr>
              <w:t xml:space="preserve"> pursuant to</w:t>
            </w:r>
            <w:r>
              <w:rPr>
                <w:rFonts w:ascii="Times New Roman" w:hAnsi="Times New Roman"/>
                <w:sz w:val="24"/>
              </w:rPr>
              <w:t xml:space="preserve"> </w:t>
            </w:r>
            <w:r w:rsidRPr="002A677E">
              <w:rPr>
                <w:rFonts w:ascii="Times New Roman" w:hAnsi="Times New Roman"/>
                <w:sz w:val="24"/>
              </w:rPr>
              <w:t xml:space="preserve">Part Three, Title II </w:t>
            </w:r>
            <w:r w:rsidRPr="001235ED">
              <w:rPr>
                <w:rFonts w:ascii="Times New Roman" w:hAnsi="Times New Roman"/>
                <w:sz w:val="24"/>
                <w:lang w:val="en-US"/>
              </w:rPr>
              <w:t>of Regulation (EU) No 575/2013</w:t>
            </w:r>
            <w:r w:rsidRPr="002A677E">
              <w:rPr>
                <w:rFonts w:ascii="Times New Roman" w:hAnsi="Times New Roman"/>
                <w:sz w:val="24"/>
              </w:rPr>
              <w:t>.</w:t>
            </w:r>
          </w:p>
        </w:tc>
      </w:tr>
      <w:tr w:rsidR="00E7212E" w:rsidRPr="002A677E" w:rsidDel="00DE7A8B" w14:paraId="0F086A92" w14:textId="0ED469EB" w:rsidTr="00BF7D57">
        <w:trPr>
          <w:del w:id="49" w:author="Author"/>
        </w:trPr>
        <w:tc>
          <w:tcPr>
            <w:tcW w:w="1188" w:type="dxa"/>
            <w:tcBorders>
              <w:top w:val="single" w:sz="4" w:space="0" w:color="auto"/>
              <w:left w:val="single" w:sz="4" w:space="0" w:color="auto"/>
              <w:bottom w:val="single" w:sz="4" w:space="0" w:color="auto"/>
              <w:right w:val="single" w:sz="4" w:space="0" w:color="auto"/>
            </w:tcBorders>
          </w:tcPr>
          <w:p w14:paraId="1A665FB6" w14:textId="4A5B9825" w:rsidR="00E7212E" w:rsidRPr="002A677E" w:rsidDel="00DE7A8B" w:rsidRDefault="00E7212E" w:rsidP="00BF7D57">
            <w:pPr>
              <w:rPr>
                <w:del w:id="50" w:author="Author"/>
                <w:rFonts w:ascii="Times New Roman" w:hAnsi="Times New Roman"/>
                <w:sz w:val="24"/>
              </w:rPr>
            </w:pPr>
            <w:del w:id="51" w:author="Author">
              <w:r w:rsidRPr="002A677E" w:rsidDel="00DE7A8B">
                <w:rPr>
                  <w:rFonts w:ascii="Times New Roman" w:hAnsi="Times New Roman"/>
                  <w:sz w:val="24"/>
                </w:rPr>
                <w:lastRenderedPageBreak/>
                <w:delText>0100</w:delText>
              </w:r>
            </w:del>
          </w:p>
        </w:tc>
        <w:tc>
          <w:tcPr>
            <w:tcW w:w="8843" w:type="dxa"/>
            <w:tcBorders>
              <w:top w:val="single" w:sz="4" w:space="0" w:color="auto"/>
              <w:left w:val="single" w:sz="4" w:space="0" w:color="auto"/>
              <w:bottom w:val="single" w:sz="4" w:space="0" w:color="auto"/>
              <w:right w:val="single" w:sz="4" w:space="0" w:color="auto"/>
            </w:tcBorders>
          </w:tcPr>
          <w:p w14:paraId="64727C97" w14:textId="12BEBDA9" w:rsidR="00E7212E" w:rsidRPr="002A677E" w:rsidDel="00DE7A8B" w:rsidRDefault="00E7212E" w:rsidP="00BF7D57">
            <w:pPr>
              <w:jc w:val="left"/>
              <w:rPr>
                <w:del w:id="52" w:author="Author"/>
                <w:rFonts w:ascii="Times New Roman" w:hAnsi="Times New Roman"/>
                <w:b/>
                <w:sz w:val="24"/>
                <w:u w:val="single"/>
                <w:lang w:bidi="ne-NP"/>
              </w:rPr>
            </w:pPr>
            <w:del w:id="53" w:author="Author">
              <w:r w:rsidRPr="002A677E" w:rsidDel="00DE7A8B">
                <w:rPr>
                  <w:rFonts w:ascii="Times New Roman" w:hAnsi="Times New Roman"/>
                  <w:b/>
                  <w:sz w:val="24"/>
                  <w:u w:val="single"/>
                  <w:lang w:bidi="ne-NP"/>
                </w:rPr>
                <w:delText>Part of NPEs guaranteed or insured by an official export credit agency</w:delText>
              </w:r>
            </w:del>
          </w:p>
          <w:p w14:paraId="1722A4E5" w14:textId="1FE327A2" w:rsidR="00E7212E" w:rsidRPr="002A677E" w:rsidDel="00DE7A8B" w:rsidRDefault="00E7212E" w:rsidP="00BF7D57">
            <w:pPr>
              <w:jc w:val="left"/>
              <w:rPr>
                <w:del w:id="54" w:author="Author"/>
                <w:rFonts w:ascii="Times New Roman" w:hAnsi="Times New Roman"/>
                <w:sz w:val="24"/>
              </w:rPr>
            </w:pPr>
            <w:del w:id="55" w:author="Author">
              <w:r w:rsidRPr="002A677E" w:rsidDel="00DE7A8B">
                <w:rPr>
                  <w:rFonts w:ascii="Times New Roman" w:hAnsi="Times New Roman"/>
                  <w:sz w:val="24"/>
                </w:rPr>
                <w:delText xml:space="preserve">Article 47a(2) and Article 47c(4) </w:delText>
              </w:r>
              <w:r w:rsidRPr="001235ED" w:rsidDel="00DE7A8B">
                <w:rPr>
                  <w:rFonts w:ascii="Times New Roman" w:hAnsi="Times New Roman"/>
                  <w:sz w:val="24"/>
                  <w:lang w:val="en-US"/>
                </w:rPr>
                <w:delText>of Regulation (EU) No 575/2013</w:delText>
              </w:r>
            </w:del>
          </w:p>
          <w:p w14:paraId="271C9838" w14:textId="23946431" w:rsidR="00E7212E" w:rsidRPr="002A677E" w:rsidDel="00DE7A8B" w:rsidRDefault="00E7212E" w:rsidP="00BF7D57">
            <w:pPr>
              <w:jc w:val="left"/>
              <w:rPr>
                <w:del w:id="56" w:author="Author"/>
                <w:rFonts w:ascii="Times New Roman" w:hAnsi="Times New Roman"/>
                <w:b/>
                <w:sz w:val="24"/>
                <w:u w:val="single"/>
                <w:lang w:bidi="ne-NP"/>
              </w:rPr>
            </w:pPr>
            <w:del w:id="57" w:author="Author">
              <w:r w:rsidRPr="002A677E" w:rsidDel="00DE7A8B">
                <w:rPr>
                  <w:rFonts w:ascii="Times New Roman" w:hAnsi="Times New Roman"/>
                  <w:sz w:val="24"/>
                </w:rPr>
                <w:delText>Institutions shall report the total exposure value of the parts of NPEs</w:delText>
              </w:r>
              <w:r w:rsidDel="00DE7A8B">
                <w:rPr>
                  <w:rFonts w:ascii="Times New Roman" w:hAnsi="Times New Roman"/>
                  <w:sz w:val="24"/>
                </w:rPr>
                <w:delText xml:space="preserve"> </w:delText>
              </w:r>
              <w:r w:rsidRPr="002A677E" w:rsidDel="00DE7A8B">
                <w:rPr>
                  <w:rFonts w:ascii="Times New Roman" w:hAnsi="Times New Roman"/>
                  <w:sz w:val="24"/>
                  <w:lang w:bidi="ne-NP"/>
                </w:rPr>
                <w:delText xml:space="preserve">guaranteed or insured by an official export credit agency or guaranteed or counter-guaranteed by another eligible protection provider as referred to in article 47c(4) </w:delText>
              </w:r>
              <w:r w:rsidRPr="001235ED" w:rsidDel="00DE7A8B">
                <w:rPr>
                  <w:rFonts w:ascii="Times New Roman" w:hAnsi="Times New Roman"/>
                  <w:sz w:val="24"/>
                  <w:lang w:val="en-US"/>
                </w:rPr>
                <w:delText>of Regulation (EU) No 575/2013</w:delText>
              </w:r>
              <w:r w:rsidRPr="002A677E" w:rsidDel="00DE7A8B">
                <w:rPr>
                  <w:rFonts w:ascii="Times New Roman" w:hAnsi="Times New Roman"/>
                  <w:sz w:val="24"/>
                </w:rPr>
                <w:delText>.</w:delText>
              </w:r>
            </w:del>
          </w:p>
        </w:tc>
      </w:tr>
      <w:tr w:rsidR="00DE7A8B" w:rsidRPr="002A677E" w14:paraId="7603122D" w14:textId="77777777" w:rsidTr="00BF7D57">
        <w:trPr>
          <w:ins w:id="58" w:author="Author"/>
        </w:trPr>
        <w:tc>
          <w:tcPr>
            <w:tcW w:w="1188" w:type="dxa"/>
            <w:tcBorders>
              <w:top w:val="single" w:sz="4" w:space="0" w:color="auto"/>
              <w:left w:val="single" w:sz="4" w:space="0" w:color="auto"/>
              <w:bottom w:val="single" w:sz="4" w:space="0" w:color="auto"/>
              <w:right w:val="single" w:sz="4" w:space="0" w:color="auto"/>
            </w:tcBorders>
          </w:tcPr>
          <w:p w14:paraId="58A1AAEE" w14:textId="30225BB7" w:rsidR="00DE7A8B" w:rsidRPr="002A677E" w:rsidRDefault="00DE7A8B" w:rsidP="00BF7D57">
            <w:pPr>
              <w:rPr>
                <w:ins w:id="59" w:author="Author"/>
                <w:rFonts w:ascii="Times New Roman" w:hAnsi="Times New Roman"/>
                <w:sz w:val="24"/>
              </w:rPr>
            </w:pPr>
            <w:ins w:id="60" w:author="Author">
              <w:r>
                <w:rPr>
                  <w:rFonts w:ascii="Times New Roman" w:hAnsi="Times New Roman"/>
                  <w:sz w:val="24"/>
                </w:rPr>
                <w:t>0110</w:t>
              </w:r>
            </w:ins>
          </w:p>
        </w:tc>
        <w:tc>
          <w:tcPr>
            <w:tcW w:w="8843" w:type="dxa"/>
            <w:tcBorders>
              <w:top w:val="single" w:sz="4" w:space="0" w:color="auto"/>
              <w:left w:val="single" w:sz="4" w:space="0" w:color="auto"/>
              <w:bottom w:val="single" w:sz="4" w:space="0" w:color="auto"/>
              <w:right w:val="single" w:sz="4" w:space="0" w:color="auto"/>
            </w:tcBorders>
          </w:tcPr>
          <w:p w14:paraId="16D104CC" w14:textId="77777777" w:rsidR="00DE7A8B" w:rsidRDefault="00DE7A8B" w:rsidP="00BF7D57">
            <w:pPr>
              <w:jc w:val="left"/>
              <w:rPr>
                <w:ins w:id="61" w:author="Author"/>
                <w:rFonts w:ascii="Times New Roman" w:hAnsi="Times New Roman"/>
                <w:b/>
                <w:sz w:val="24"/>
                <w:u w:val="single"/>
                <w:lang w:bidi="ne-NP"/>
              </w:rPr>
            </w:pPr>
            <w:ins w:id="62" w:author="Author">
              <w:r w:rsidRPr="00DE7A8B">
                <w:rPr>
                  <w:rFonts w:ascii="Times New Roman" w:hAnsi="Times New Roman"/>
                  <w:b/>
                  <w:sz w:val="24"/>
                  <w:u w:val="single"/>
                  <w:lang w:bidi="ne-NP"/>
                </w:rPr>
                <w:t>Part of NPEs guaranteed or counter-guaranteed by an eligible protection provider (factor 1)</w:t>
              </w:r>
            </w:ins>
          </w:p>
          <w:p w14:paraId="4D27415B" w14:textId="7FB89EC4" w:rsidR="00DE7A8B" w:rsidRPr="00DE7A8B" w:rsidRDefault="00DE7A8B" w:rsidP="00BF7D57">
            <w:pPr>
              <w:jc w:val="left"/>
              <w:rPr>
                <w:ins w:id="63" w:author="Author"/>
                <w:rFonts w:ascii="Times New Roman" w:hAnsi="Times New Roman"/>
                <w:bCs/>
                <w:sz w:val="24"/>
                <w:lang w:bidi="ne-NP"/>
              </w:rPr>
            </w:pPr>
            <w:ins w:id="64" w:author="Author">
              <w:r w:rsidRPr="00DE7A8B">
                <w:rPr>
                  <w:rFonts w:ascii="Times New Roman" w:hAnsi="Times New Roman"/>
                  <w:bCs/>
                  <w:sz w:val="24"/>
                  <w:lang w:bidi="ne-NP"/>
                </w:rPr>
                <w:t>Article 47c</w:t>
              </w:r>
              <w:r>
                <w:rPr>
                  <w:rFonts w:ascii="Times New Roman" w:hAnsi="Times New Roman"/>
                  <w:bCs/>
                  <w:sz w:val="24"/>
                  <w:lang w:bidi="ne-NP"/>
                </w:rPr>
                <w:t xml:space="preserve"> </w:t>
              </w:r>
              <w:r w:rsidRPr="00DE7A8B">
                <w:rPr>
                  <w:rFonts w:ascii="Times New Roman" w:hAnsi="Times New Roman"/>
                  <w:bCs/>
                  <w:sz w:val="24"/>
                  <w:lang w:bidi="ne-NP"/>
                </w:rPr>
                <w:t>(4)</w:t>
              </w:r>
              <w:r>
                <w:rPr>
                  <w:rFonts w:ascii="Times New Roman" w:hAnsi="Times New Roman"/>
                  <w:bCs/>
                  <w:sz w:val="24"/>
                  <w:lang w:bidi="ne-NP"/>
                </w:rPr>
                <w:t xml:space="preserve">, point </w:t>
              </w:r>
              <w:r w:rsidRPr="00DE7A8B">
                <w:rPr>
                  <w:rFonts w:ascii="Times New Roman" w:hAnsi="Times New Roman"/>
                  <w:bCs/>
                  <w:sz w:val="24"/>
                  <w:lang w:bidi="ne-NP"/>
                </w:rPr>
                <w:t xml:space="preserve">(b) </w:t>
              </w:r>
              <w:r w:rsidRPr="001235ED">
                <w:rPr>
                  <w:rFonts w:ascii="Times New Roman" w:hAnsi="Times New Roman"/>
                  <w:sz w:val="24"/>
                  <w:lang w:val="en-US"/>
                </w:rPr>
                <w:t>of Regulation (EU) No 575/2013</w:t>
              </w:r>
              <w:r>
                <w:rPr>
                  <w:rFonts w:ascii="Times New Roman" w:hAnsi="Times New Roman"/>
                  <w:sz w:val="24"/>
                  <w:lang w:val="en-US"/>
                </w:rPr>
                <w:t xml:space="preserve"> (factor 1)</w:t>
              </w:r>
            </w:ins>
          </w:p>
        </w:tc>
      </w:tr>
      <w:tr w:rsidR="00DE7A8B" w:rsidRPr="002A677E" w14:paraId="11A8A846" w14:textId="77777777" w:rsidTr="00BF7D57">
        <w:trPr>
          <w:ins w:id="65" w:author="Author"/>
        </w:trPr>
        <w:tc>
          <w:tcPr>
            <w:tcW w:w="1188" w:type="dxa"/>
            <w:tcBorders>
              <w:top w:val="single" w:sz="4" w:space="0" w:color="auto"/>
              <w:left w:val="single" w:sz="4" w:space="0" w:color="auto"/>
              <w:bottom w:val="single" w:sz="4" w:space="0" w:color="auto"/>
              <w:right w:val="single" w:sz="4" w:space="0" w:color="auto"/>
            </w:tcBorders>
          </w:tcPr>
          <w:p w14:paraId="0C186928" w14:textId="2FC46201" w:rsidR="00DE7A8B" w:rsidRPr="002A677E" w:rsidRDefault="00DE7A8B" w:rsidP="00BF7D57">
            <w:pPr>
              <w:rPr>
                <w:ins w:id="66" w:author="Author"/>
                <w:rFonts w:ascii="Times New Roman" w:hAnsi="Times New Roman"/>
                <w:sz w:val="24"/>
              </w:rPr>
            </w:pPr>
            <w:ins w:id="67" w:author="Author">
              <w:r>
                <w:rPr>
                  <w:rFonts w:ascii="Times New Roman" w:hAnsi="Times New Roman"/>
                  <w:sz w:val="24"/>
                </w:rPr>
                <w:t>0120</w:t>
              </w:r>
            </w:ins>
          </w:p>
        </w:tc>
        <w:tc>
          <w:tcPr>
            <w:tcW w:w="8843" w:type="dxa"/>
            <w:tcBorders>
              <w:top w:val="single" w:sz="4" w:space="0" w:color="auto"/>
              <w:left w:val="single" w:sz="4" w:space="0" w:color="auto"/>
              <w:bottom w:val="single" w:sz="4" w:space="0" w:color="auto"/>
              <w:right w:val="single" w:sz="4" w:space="0" w:color="auto"/>
            </w:tcBorders>
          </w:tcPr>
          <w:p w14:paraId="2C951854" w14:textId="77777777" w:rsidR="00DE7A8B" w:rsidRDefault="00DE7A8B" w:rsidP="00BF7D57">
            <w:pPr>
              <w:jc w:val="left"/>
              <w:rPr>
                <w:ins w:id="68" w:author="Author"/>
                <w:rFonts w:ascii="Times New Roman" w:hAnsi="Times New Roman"/>
                <w:b/>
                <w:sz w:val="24"/>
                <w:u w:val="single"/>
                <w:lang w:bidi="ne-NP"/>
              </w:rPr>
            </w:pPr>
            <w:ins w:id="69" w:author="Author">
              <w:r w:rsidRPr="00DE7A8B">
                <w:rPr>
                  <w:rFonts w:ascii="Times New Roman" w:hAnsi="Times New Roman"/>
                  <w:b/>
                  <w:sz w:val="24"/>
                  <w:u w:val="single"/>
                  <w:lang w:bidi="ne-NP"/>
                </w:rPr>
                <w:t>Part of NPEs guaranteed or counter-guaranteed by an eligible protection provider (factor 0)</w:t>
              </w:r>
            </w:ins>
          </w:p>
          <w:p w14:paraId="1F86CE64" w14:textId="53FD9558" w:rsidR="00A13F70" w:rsidRPr="00AD1E4E" w:rsidRDefault="00DE7A8B" w:rsidP="00BF7D57">
            <w:pPr>
              <w:jc w:val="left"/>
              <w:rPr>
                <w:ins w:id="70" w:author="Author"/>
                <w:rFonts w:ascii="Times New Roman" w:hAnsi="Times New Roman"/>
                <w:sz w:val="24"/>
                <w:lang w:val="en-US"/>
              </w:rPr>
            </w:pPr>
            <w:ins w:id="71" w:author="Author">
              <w:r w:rsidRPr="00DE7A8B">
                <w:rPr>
                  <w:rFonts w:ascii="Times New Roman" w:hAnsi="Times New Roman"/>
                  <w:bCs/>
                  <w:sz w:val="24"/>
                  <w:lang w:bidi="ne-NP"/>
                </w:rPr>
                <w:t>Article 47c</w:t>
              </w:r>
              <w:r>
                <w:rPr>
                  <w:rFonts w:ascii="Times New Roman" w:hAnsi="Times New Roman"/>
                  <w:bCs/>
                  <w:sz w:val="24"/>
                  <w:lang w:bidi="ne-NP"/>
                </w:rPr>
                <w:t xml:space="preserve"> </w:t>
              </w:r>
              <w:r w:rsidRPr="00DE7A8B">
                <w:rPr>
                  <w:rFonts w:ascii="Times New Roman" w:hAnsi="Times New Roman"/>
                  <w:bCs/>
                  <w:sz w:val="24"/>
                  <w:lang w:bidi="ne-NP"/>
                </w:rPr>
                <w:t>(4)</w:t>
              </w:r>
              <w:r>
                <w:rPr>
                  <w:rFonts w:ascii="Times New Roman" w:hAnsi="Times New Roman"/>
                  <w:bCs/>
                  <w:sz w:val="24"/>
                  <w:lang w:bidi="ne-NP"/>
                </w:rPr>
                <w:t>,</w:t>
              </w:r>
              <w:r w:rsidR="008F5111">
                <w:rPr>
                  <w:rFonts w:ascii="Times New Roman" w:hAnsi="Times New Roman"/>
                  <w:bCs/>
                  <w:sz w:val="24"/>
                  <w:lang w:bidi="ne-NP"/>
                </w:rPr>
                <w:t xml:space="preserve"> point (a) and</w:t>
              </w:r>
              <w:r>
                <w:rPr>
                  <w:rFonts w:ascii="Times New Roman" w:hAnsi="Times New Roman"/>
                  <w:bCs/>
                  <w:sz w:val="24"/>
                  <w:lang w:bidi="ne-NP"/>
                </w:rPr>
                <w:t xml:space="preserve"> point </w:t>
              </w:r>
              <w:r w:rsidRPr="00DE7A8B">
                <w:rPr>
                  <w:rFonts w:ascii="Times New Roman" w:hAnsi="Times New Roman"/>
                  <w:bCs/>
                  <w:sz w:val="24"/>
                  <w:lang w:bidi="ne-NP"/>
                </w:rPr>
                <w:t xml:space="preserve">(b) </w:t>
              </w:r>
              <w:r w:rsidRPr="001235ED">
                <w:rPr>
                  <w:rFonts w:ascii="Times New Roman" w:hAnsi="Times New Roman"/>
                  <w:sz w:val="24"/>
                  <w:lang w:val="en-US"/>
                </w:rPr>
                <w:t>of Regulation (EU) No 575/2013</w:t>
              </w:r>
              <w:r>
                <w:rPr>
                  <w:rFonts w:ascii="Times New Roman" w:hAnsi="Times New Roman"/>
                  <w:sz w:val="24"/>
                  <w:lang w:val="en-US"/>
                </w:rPr>
                <w:t xml:space="preserve"> (factor 0)</w:t>
              </w:r>
              <w:r w:rsidR="00A13F70">
                <w:rPr>
                  <w:rFonts w:ascii="Times New Roman" w:hAnsi="Times New Roman"/>
                  <w:sz w:val="24"/>
                  <w:lang w:val="en-US"/>
                </w:rPr>
                <w:t>.</w:t>
              </w:r>
              <w:r w:rsidR="00AD1E4E">
                <w:rPr>
                  <w:rFonts w:ascii="Times New Roman" w:hAnsi="Times New Roman"/>
                  <w:sz w:val="24"/>
                  <w:lang w:val="en-US"/>
                </w:rPr>
                <w:t xml:space="preserve"> E</w:t>
              </w:r>
              <w:r w:rsidR="00762D95" w:rsidRPr="00762D95">
                <w:rPr>
                  <w:rFonts w:ascii="Times New Roman" w:hAnsi="Times New Roman"/>
                  <w:bCs/>
                  <w:sz w:val="24"/>
                  <w:lang w:bidi="ne-NP"/>
                </w:rPr>
                <w:t xml:space="preserve">xposures for which an eligible protection provider agreed to fulfil all payment obligations of the obligor towards the </w:t>
              </w:r>
              <w:r w:rsidR="008A07E7">
                <w:rPr>
                  <w:rFonts w:ascii="Times New Roman" w:hAnsi="Times New Roman"/>
                  <w:bCs/>
                  <w:sz w:val="24"/>
                  <w:lang w:bidi="ne-NP"/>
                </w:rPr>
                <w:t xml:space="preserve">credit </w:t>
              </w:r>
              <w:r w:rsidR="00762D95" w:rsidRPr="00762D95">
                <w:rPr>
                  <w:rFonts w:ascii="Times New Roman" w:hAnsi="Times New Roman"/>
                  <w:bCs/>
                  <w:sz w:val="24"/>
                  <w:lang w:bidi="ne-NP"/>
                </w:rPr>
                <w:t>institution in full and in accordance with the original contractual payment schedule should be reported in row 0120 (for all time buckets)</w:t>
              </w:r>
            </w:ins>
          </w:p>
        </w:tc>
      </w:tr>
    </w:tbl>
    <w:p w14:paraId="50ED2ECA" w14:textId="77777777" w:rsidR="00E7212E" w:rsidRPr="002A677E" w:rsidRDefault="00E7212E" w:rsidP="00E7212E">
      <w:pPr>
        <w:spacing w:before="0" w:after="160" w:line="259" w:lineRule="auto"/>
        <w:jc w:val="left"/>
        <w:rPr>
          <w:rFonts w:ascii="Times New Roman" w:hAnsi="Times New Roman"/>
          <w:sz w:val="24"/>
        </w:rPr>
      </w:pPr>
    </w:p>
    <w:p w14:paraId="3628EDB9" w14:textId="77777777" w:rsidR="00E7212E" w:rsidRPr="002A677E" w:rsidRDefault="00E7212E" w:rsidP="00E7212E">
      <w:pPr>
        <w:pStyle w:val="Instructionsberschrift2"/>
        <w:numPr>
          <w:ilvl w:val="1"/>
          <w:numId w:val="4"/>
        </w:numPr>
        <w:tabs>
          <w:tab w:val="num" w:pos="360"/>
        </w:tabs>
        <w:ind w:left="1440" w:hanging="360"/>
        <w:rPr>
          <w:rFonts w:ascii="Times New Roman" w:hAnsi="Times New Roman" w:cs="Times New Roman"/>
          <w:sz w:val="24"/>
          <w:lang w:val="en-GB"/>
        </w:rPr>
      </w:pPr>
      <w:bookmarkStart w:id="72" w:name="_Toc19715893"/>
      <w:bookmarkStart w:id="73" w:name="_Toc151714532"/>
      <w:r w:rsidRPr="002A677E">
        <w:rPr>
          <w:rFonts w:ascii="Times New Roman" w:hAnsi="Times New Roman" w:cs="Times New Roman"/>
          <w:sz w:val="24"/>
          <w:lang w:val="en-GB"/>
        </w:rPr>
        <w:t>C 35.03 – MINIMUM COVERAGE REQUIREMENTS AND EXPOSURE VALUES OF NON-PERFORMING FORBORNE EXPOSURES THAT FALL UNDER ARTICLE 47C (6) OF REGULATION (EU) NO 575/2013 (NPE LC3)</w:t>
      </w:r>
      <w:bookmarkStart w:id="74" w:name="_Toc19715894"/>
      <w:bookmarkEnd w:id="72"/>
      <w:bookmarkEnd w:id="73"/>
      <w:bookmarkEnd w:id="74"/>
    </w:p>
    <w:p w14:paraId="5B34B317" w14:textId="77777777" w:rsidR="00E7212E" w:rsidRPr="002A677E" w:rsidRDefault="00E7212E" w:rsidP="00E7212E">
      <w:pPr>
        <w:pStyle w:val="Instructionsberschrift2"/>
        <w:numPr>
          <w:ilvl w:val="2"/>
          <w:numId w:val="4"/>
        </w:numPr>
        <w:tabs>
          <w:tab w:val="num" w:pos="360"/>
        </w:tabs>
        <w:ind w:left="2160" w:hanging="180"/>
        <w:rPr>
          <w:rFonts w:ascii="Times New Roman" w:hAnsi="Times New Roman" w:cs="Times New Roman"/>
          <w:sz w:val="24"/>
          <w:lang w:val="en-GB"/>
        </w:rPr>
      </w:pPr>
      <w:bookmarkStart w:id="75" w:name="_Toc19715895"/>
      <w:bookmarkStart w:id="76" w:name="_Toc151714533"/>
      <w:r w:rsidRPr="002A677E">
        <w:rPr>
          <w:rFonts w:ascii="Times New Roman" w:hAnsi="Times New Roman" w:cs="Times New Roman"/>
          <w:sz w:val="24"/>
          <w:lang w:val="en-GB"/>
        </w:rPr>
        <w:t>Instructions concerning specific positions</w:t>
      </w:r>
      <w:bookmarkEnd w:id="75"/>
      <w:bookmarkEnd w:id="7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58876AE5"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FC74DE1" w14:textId="77777777" w:rsidR="00E7212E" w:rsidRPr="002A677E" w:rsidRDefault="00E7212E" w:rsidP="00BF7D57">
            <w:pPr>
              <w:rPr>
                <w:rFonts w:ascii="Times New Roman" w:hAnsi="Times New Roman"/>
                <w:sz w:val="24"/>
                <w:lang w:bidi="ne-NP"/>
              </w:rPr>
            </w:pPr>
            <w:r w:rsidRPr="002A677E">
              <w:rPr>
                <w:rFonts w:ascii="Times New Roman" w:hAnsi="Times New Roman"/>
                <w:sz w:val="24"/>
                <w:lang w:bidi="ne-NP"/>
              </w:rPr>
              <w:t>Columns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6C036004" w14:textId="77777777" w:rsidR="00E7212E" w:rsidRPr="002A677E" w:rsidRDefault="00E7212E" w:rsidP="00BF7D57">
            <w:pPr>
              <w:rPr>
                <w:rFonts w:ascii="Times New Roman" w:hAnsi="Times New Roman"/>
                <w:sz w:val="24"/>
                <w:lang w:bidi="ne-NP"/>
              </w:rPr>
            </w:pPr>
            <w:r w:rsidRPr="002A677E">
              <w:rPr>
                <w:rFonts w:ascii="Times New Roman" w:hAnsi="Times New Roman"/>
                <w:sz w:val="24"/>
                <w:lang w:bidi="ne-NP"/>
              </w:rPr>
              <w:t>Instructions</w:t>
            </w:r>
          </w:p>
        </w:tc>
      </w:tr>
      <w:tr w:rsidR="00E7212E" w:rsidRPr="002A677E" w14:paraId="7EDF27B4"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5E1CAD54" w14:textId="77777777" w:rsidR="00E7212E" w:rsidRPr="002A677E" w:rsidRDefault="00E7212E" w:rsidP="00BF7D57">
            <w:pPr>
              <w:rPr>
                <w:rFonts w:ascii="Times New Roman" w:hAnsi="Times New Roman"/>
                <w:sz w:val="24"/>
              </w:rPr>
            </w:pPr>
            <w:r w:rsidRPr="002A677E">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0D325D10"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Time passed since exposures classified as non-performing</w:t>
            </w:r>
          </w:p>
          <w:p w14:paraId="6028F7B7" w14:textId="77777777" w:rsidR="00E7212E" w:rsidRPr="002A677E" w:rsidRDefault="00E7212E" w:rsidP="00BF7D57">
            <w:pPr>
              <w:rPr>
                <w:rFonts w:ascii="Times New Roman" w:hAnsi="Times New Roman"/>
                <w:sz w:val="24"/>
              </w:rPr>
            </w:pPr>
            <w:r w:rsidRPr="002A677E">
              <w:rPr>
                <w:rFonts w:ascii="Times New Roman" w:hAnsi="Times New Roman"/>
                <w:sz w:val="24"/>
              </w:rPr>
              <w:t>The ‘time passed since exposures classified as non-performing’ shall mean the time in years passed since exposure has been classified as non-performing. Institutions shall report data on exposures for which the reference date falls under the corresponding time interval indicating the period in years following exposures’ classification as non-performing, regardless of any application of forbearance measures.</w:t>
            </w:r>
          </w:p>
          <w:p w14:paraId="1EB41D92" w14:textId="77777777" w:rsidR="00E7212E" w:rsidRPr="002A677E" w:rsidRDefault="00E7212E" w:rsidP="00BF7D57">
            <w:pPr>
              <w:rPr>
                <w:rFonts w:ascii="Times New Roman" w:hAnsi="Times New Roman"/>
                <w:sz w:val="24"/>
              </w:rPr>
            </w:pPr>
            <w:r w:rsidRPr="002A677E">
              <w:rPr>
                <w:rFonts w:ascii="Times New Roman" w:hAnsi="Times New Roman"/>
                <w:sz w:val="24"/>
              </w:rPr>
              <w:t>For the time interval, “&gt; X year(s), &lt;= Y year(s)”, institutions shall report data on exposures for which the reference date corresponds to the period between the first and the last day of the Yth year following the classification of these exposures as non-performing.</w:t>
            </w:r>
          </w:p>
        </w:tc>
      </w:tr>
      <w:tr w:rsidR="00E7212E" w:rsidRPr="002A677E" w14:paraId="2DDAC16E" w14:textId="77777777" w:rsidTr="00BF7D57">
        <w:tc>
          <w:tcPr>
            <w:tcW w:w="1188" w:type="dxa"/>
            <w:tcBorders>
              <w:top w:val="single" w:sz="4" w:space="0" w:color="auto"/>
              <w:left w:val="single" w:sz="4" w:space="0" w:color="auto"/>
              <w:bottom w:val="single" w:sz="4" w:space="0" w:color="auto"/>
              <w:right w:val="single" w:sz="4" w:space="0" w:color="auto"/>
            </w:tcBorders>
          </w:tcPr>
          <w:p w14:paraId="52031109" w14:textId="77777777" w:rsidR="00E7212E" w:rsidRPr="002A677E" w:rsidRDefault="00E7212E" w:rsidP="00BF7D57">
            <w:pPr>
              <w:rPr>
                <w:rFonts w:ascii="Times New Roman" w:hAnsi="Times New Roman"/>
                <w:sz w:val="24"/>
              </w:rPr>
            </w:pPr>
            <w:r w:rsidRPr="002A677E">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5AB16ECB"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Total</w:t>
            </w:r>
          </w:p>
          <w:p w14:paraId="63F44A7E"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lastRenderedPageBreak/>
              <w:t>Institutions shall report the sum of all columns from 0010 to 0100.</w:t>
            </w:r>
          </w:p>
        </w:tc>
      </w:tr>
    </w:tbl>
    <w:p w14:paraId="3C3B63E4" w14:textId="77777777" w:rsidR="00E7212E" w:rsidRPr="002A677E" w:rsidRDefault="00E7212E" w:rsidP="00E7212E">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1FAB4941"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D73EDE1" w14:textId="77777777" w:rsidR="00E7212E" w:rsidRPr="002A677E" w:rsidRDefault="00E7212E" w:rsidP="00BF7D57">
            <w:pPr>
              <w:rPr>
                <w:rFonts w:ascii="Times New Roman" w:hAnsi="Times New Roman"/>
                <w:sz w:val="24"/>
                <w:lang w:bidi="ne-NP"/>
              </w:rPr>
            </w:pPr>
            <w:r w:rsidRPr="002A677E">
              <w:rPr>
                <w:rFonts w:ascii="Times New Roman" w:hAnsi="Times New Roman"/>
                <w:sz w:val="24"/>
                <w:lang w:bidi="ne-NP"/>
              </w:rPr>
              <w:t>Rows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7379B896" w14:textId="77777777" w:rsidR="00E7212E" w:rsidRPr="002A677E" w:rsidRDefault="00E7212E" w:rsidP="00BF7D57">
            <w:pPr>
              <w:rPr>
                <w:rFonts w:ascii="Times New Roman" w:hAnsi="Times New Roman"/>
                <w:sz w:val="24"/>
                <w:lang w:bidi="ne-NP"/>
              </w:rPr>
            </w:pPr>
            <w:r w:rsidRPr="002A677E">
              <w:rPr>
                <w:rFonts w:ascii="Times New Roman" w:hAnsi="Times New Roman"/>
                <w:sz w:val="24"/>
                <w:lang w:bidi="ne-NP"/>
              </w:rPr>
              <w:t>Instructions</w:t>
            </w:r>
          </w:p>
        </w:tc>
      </w:tr>
      <w:tr w:rsidR="00E7212E" w:rsidRPr="002A677E" w14:paraId="4AFA24F3"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092618B6" w14:textId="77777777" w:rsidR="00E7212E" w:rsidRPr="002A677E" w:rsidRDefault="00E7212E" w:rsidP="00BF7D57">
            <w:pPr>
              <w:rPr>
                <w:rFonts w:ascii="Times New Roman" w:hAnsi="Times New Roman"/>
                <w:sz w:val="24"/>
              </w:rPr>
            </w:pPr>
            <w:r w:rsidRPr="002A677E">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158EA648"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Total minimum coverage requirement</w:t>
            </w:r>
          </w:p>
          <w:p w14:paraId="1C8DD96C" w14:textId="77777777" w:rsidR="00E7212E" w:rsidRPr="002A677E" w:rsidRDefault="00E7212E" w:rsidP="00BF7D57">
            <w:pPr>
              <w:rPr>
                <w:rFonts w:ascii="Times New Roman" w:hAnsi="Times New Roman"/>
                <w:sz w:val="24"/>
              </w:rPr>
            </w:pPr>
            <w:r w:rsidRPr="002A677E">
              <w:rPr>
                <w:rFonts w:ascii="Times New Roman" w:hAnsi="Times New Roman"/>
                <w:sz w:val="24"/>
              </w:rPr>
              <w:t>Article 47c(1)</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and Article 47c(6) </w:t>
            </w:r>
            <w:r w:rsidRPr="001235ED">
              <w:rPr>
                <w:rFonts w:ascii="Times New Roman" w:hAnsi="Times New Roman"/>
                <w:sz w:val="24"/>
                <w:lang w:val="en-US"/>
              </w:rPr>
              <w:t>of Regulation (EU) No 575/2013</w:t>
            </w:r>
          </w:p>
          <w:p w14:paraId="08DABFBB" w14:textId="77777777" w:rsidR="00E7212E" w:rsidRPr="002A677E" w:rsidRDefault="00E7212E" w:rsidP="00BF7D57">
            <w:pPr>
              <w:rPr>
                <w:rFonts w:ascii="Times New Roman" w:hAnsi="Times New Roman"/>
                <w:sz w:val="24"/>
              </w:rPr>
            </w:pPr>
            <w:r w:rsidRPr="002A677E">
              <w:rPr>
                <w:rFonts w:ascii="Times New Roman" w:hAnsi="Times New Roman"/>
                <w:sz w:val="24"/>
              </w:rPr>
              <w:t xml:space="preserve">For the calculation of total minimum coverage requirement of non-performing forborne exposures that fall under Article 47c (6) </w:t>
            </w:r>
            <w:r w:rsidRPr="001235ED">
              <w:rPr>
                <w:rFonts w:ascii="Times New Roman" w:hAnsi="Times New Roman"/>
                <w:sz w:val="24"/>
                <w:lang w:val="en-US"/>
              </w:rPr>
              <w:t>of Regulation (EU) No 575/2013</w:t>
            </w:r>
            <w:r w:rsidRPr="002A677E">
              <w:rPr>
                <w:rFonts w:ascii="Times New Roman" w:hAnsi="Times New Roman"/>
                <w:sz w:val="24"/>
              </w:rPr>
              <w:t>, institutions shall sum minimum coverage requirements for the unsecured part of forborne NPEs (row 0020), the part of forborne NPEs secured by immovable property or residential loan guaranteed by an eligible protection provider (row 0030) and the part of forborne NPEs secured by other funded or unfunded credit protection (row 0040).</w:t>
            </w:r>
          </w:p>
        </w:tc>
      </w:tr>
      <w:tr w:rsidR="00E7212E" w:rsidRPr="002A677E" w14:paraId="17F39371" w14:textId="77777777" w:rsidTr="00BF7D57">
        <w:tc>
          <w:tcPr>
            <w:tcW w:w="1188" w:type="dxa"/>
            <w:tcBorders>
              <w:top w:val="single" w:sz="4" w:space="0" w:color="auto"/>
              <w:left w:val="single" w:sz="4" w:space="0" w:color="auto"/>
              <w:bottom w:val="single" w:sz="4" w:space="0" w:color="auto"/>
              <w:right w:val="single" w:sz="4" w:space="0" w:color="auto"/>
            </w:tcBorders>
          </w:tcPr>
          <w:p w14:paraId="79686B12" w14:textId="77777777" w:rsidR="00E7212E" w:rsidRPr="002A677E" w:rsidRDefault="00E7212E" w:rsidP="00BF7D57">
            <w:pPr>
              <w:rPr>
                <w:rFonts w:ascii="Times New Roman" w:hAnsi="Times New Roman"/>
                <w:sz w:val="24"/>
              </w:rPr>
            </w:pPr>
            <w:r w:rsidRPr="002A677E">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35E087DA"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Unsecured part of NPEs</w:t>
            </w:r>
          </w:p>
          <w:p w14:paraId="01C888D8" w14:textId="77777777" w:rsidR="00E7212E" w:rsidRPr="002A677E" w:rsidRDefault="00E7212E" w:rsidP="00BF7D57">
            <w:pPr>
              <w:rPr>
                <w:rFonts w:ascii="Times New Roman" w:hAnsi="Times New Roman"/>
                <w:sz w:val="24"/>
              </w:rPr>
            </w:pPr>
            <w:r w:rsidRPr="002A677E">
              <w:rPr>
                <w:rFonts w:ascii="Times New Roman" w:hAnsi="Times New Roman"/>
                <w:sz w:val="24"/>
              </w:rPr>
              <w:t>Article 47c(1)</w:t>
            </w:r>
            <w:r>
              <w:rPr>
                <w:rFonts w:ascii="Times New Roman" w:hAnsi="Times New Roman"/>
                <w:sz w:val="24"/>
              </w:rPr>
              <w:t>, p</w:t>
            </w:r>
            <w:r w:rsidRPr="002A677E">
              <w:rPr>
                <w:rFonts w:ascii="Times New Roman" w:hAnsi="Times New Roman"/>
                <w:sz w:val="24"/>
              </w:rPr>
              <w:t xml:space="preserve">oint (a)(i), Article 47c(2), Article 47c(6) </w:t>
            </w:r>
            <w:r w:rsidRPr="001235ED">
              <w:rPr>
                <w:rFonts w:ascii="Times New Roman" w:hAnsi="Times New Roman"/>
                <w:sz w:val="24"/>
                <w:lang w:val="en-US"/>
              </w:rPr>
              <w:t>of Regulation (EU) No 575/2013</w:t>
            </w:r>
          </w:p>
          <w:p w14:paraId="0536875C" w14:textId="77777777" w:rsidR="00E7212E" w:rsidRPr="002A677E" w:rsidRDefault="00E7212E" w:rsidP="00BF7D57">
            <w:pPr>
              <w:rPr>
                <w:rFonts w:ascii="Times New Roman" w:hAnsi="Times New Roman"/>
                <w:sz w:val="24"/>
              </w:rPr>
            </w:pPr>
            <w:r w:rsidRPr="002A677E">
              <w:rPr>
                <w:rFonts w:ascii="Times New Roman" w:hAnsi="Times New Roman"/>
                <w:sz w:val="24"/>
              </w:rPr>
              <w:t xml:space="preserve">Institutions shall report the total minimum coverage requirement for the unsecured part of non-performing forborne exposures that fall under Article 47c(6) </w:t>
            </w:r>
            <w:r w:rsidRPr="001235ED">
              <w:rPr>
                <w:rFonts w:ascii="Times New Roman" w:hAnsi="Times New Roman"/>
                <w:sz w:val="24"/>
                <w:lang w:val="en-US"/>
              </w:rPr>
              <w:t>of Regulation (EU) No 575/2013</w:t>
            </w:r>
            <w:r w:rsidRPr="002A677E">
              <w:rPr>
                <w:rFonts w:ascii="Times New Roman" w:hAnsi="Times New Roman"/>
                <w:sz w:val="24"/>
              </w:rPr>
              <w:t>, i.e. the aggregate of calculations at exposure level.</w:t>
            </w:r>
          </w:p>
        </w:tc>
      </w:tr>
      <w:tr w:rsidR="00E7212E" w:rsidRPr="002A677E" w14:paraId="3B5740C0" w14:textId="77777777" w:rsidTr="00BF7D57">
        <w:tc>
          <w:tcPr>
            <w:tcW w:w="1188" w:type="dxa"/>
            <w:tcBorders>
              <w:top w:val="single" w:sz="4" w:space="0" w:color="auto"/>
              <w:left w:val="single" w:sz="4" w:space="0" w:color="auto"/>
              <w:bottom w:val="single" w:sz="4" w:space="0" w:color="auto"/>
              <w:right w:val="single" w:sz="4" w:space="0" w:color="auto"/>
            </w:tcBorders>
          </w:tcPr>
          <w:p w14:paraId="766C174D" w14:textId="77777777" w:rsidR="00E7212E" w:rsidRPr="002A677E" w:rsidRDefault="00E7212E" w:rsidP="00BF7D57">
            <w:pPr>
              <w:rPr>
                <w:rFonts w:ascii="Times New Roman" w:hAnsi="Times New Roman"/>
                <w:sz w:val="24"/>
              </w:rPr>
            </w:pPr>
            <w:r w:rsidRPr="002A677E">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2BC6DDF2"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Part of NPEs secured by immovable property or residential loan guaranteed by an eligible protection provider</w:t>
            </w:r>
          </w:p>
          <w:p w14:paraId="073D5D9E" w14:textId="77777777" w:rsidR="00E7212E" w:rsidRPr="002A677E" w:rsidRDefault="00E7212E" w:rsidP="00BF7D57">
            <w:pPr>
              <w:rPr>
                <w:rFonts w:ascii="Times New Roman" w:hAnsi="Times New Roman"/>
                <w:sz w:val="24"/>
              </w:rPr>
            </w:pPr>
            <w:r w:rsidRPr="002A677E">
              <w:rPr>
                <w:rFonts w:ascii="Times New Roman" w:hAnsi="Times New Roman"/>
                <w:sz w:val="24"/>
              </w:rPr>
              <w:t>Article 47c(1)</w:t>
            </w:r>
            <w:r>
              <w:rPr>
                <w:rFonts w:ascii="Times New Roman" w:hAnsi="Times New Roman"/>
                <w:sz w:val="24"/>
              </w:rPr>
              <w:t>, p</w:t>
            </w:r>
            <w:r w:rsidRPr="002A677E">
              <w:rPr>
                <w:rFonts w:ascii="Times New Roman" w:hAnsi="Times New Roman"/>
                <w:sz w:val="24"/>
              </w:rPr>
              <w:t>oint (a)(ii), and Article 47c(3)</w:t>
            </w:r>
            <w:r>
              <w:rPr>
                <w:rFonts w:ascii="Times New Roman" w:hAnsi="Times New Roman"/>
                <w:sz w:val="24"/>
              </w:rPr>
              <w:t>, p</w:t>
            </w:r>
            <w:r w:rsidRPr="002A677E">
              <w:rPr>
                <w:rFonts w:ascii="Times New Roman" w:hAnsi="Times New Roman"/>
                <w:sz w:val="24"/>
              </w:rPr>
              <w:t xml:space="preserve">oints (a), (b), (c), (d), (f), (h) and (i), Article 47c(6) </w:t>
            </w:r>
            <w:r w:rsidRPr="001235ED">
              <w:rPr>
                <w:rFonts w:ascii="Times New Roman" w:hAnsi="Times New Roman"/>
                <w:sz w:val="24"/>
                <w:lang w:val="en-US"/>
              </w:rPr>
              <w:t>of Regulation (EU) No 575/2013</w:t>
            </w:r>
          </w:p>
          <w:p w14:paraId="583D1B90"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t xml:space="preserve">Institutions shall report the total minimum coverage requirement for parts of non-performing forborne exposures secured by immovable property pursuant to Part Three, Title II </w:t>
            </w:r>
            <w:r w:rsidRPr="001235ED">
              <w:rPr>
                <w:rFonts w:ascii="Times New Roman" w:hAnsi="Times New Roman"/>
                <w:sz w:val="24"/>
                <w:lang w:val="en-US"/>
              </w:rPr>
              <w:t>of Regulation (EU) No 575/2013</w:t>
            </w:r>
            <w:r w:rsidRPr="002A677E">
              <w:rPr>
                <w:rFonts w:ascii="Times New Roman" w:hAnsi="Times New Roman"/>
                <w:sz w:val="24"/>
              </w:rPr>
              <w:t xml:space="preserve"> or that are residential loans guaranteed by an eligible protection provider as referred to in Article 201 </w:t>
            </w:r>
            <w:r w:rsidRPr="001235ED">
              <w:rPr>
                <w:rFonts w:ascii="Times New Roman" w:hAnsi="Times New Roman"/>
                <w:sz w:val="24"/>
                <w:lang w:val="en-US"/>
              </w:rPr>
              <w:t>of that Regulation</w:t>
            </w:r>
            <w:r w:rsidRPr="002A677E">
              <w:rPr>
                <w:rFonts w:ascii="Times New Roman" w:hAnsi="Times New Roman"/>
                <w:sz w:val="24"/>
              </w:rPr>
              <w:t xml:space="preserve">, falling under Article 47c(6) </w:t>
            </w:r>
            <w:r w:rsidRPr="001235ED">
              <w:rPr>
                <w:rFonts w:ascii="Times New Roman" w:hAnsi="Times New Roman"/>
                <w:sz w:val="24"/>
                <w:lang w:val="en-US"/>
              </w:rPr>
              <w:t>of that Regulation</w:t>
            </w:r>
            <w:r w:rsidRPr="002A677E">
              <w:rPr>
                <w:rFonts w:ascii="Times New Roman" w:hAnsi="Times New Roman"/>
                <w:sz w:val="24"/>
              </w:rPr>
              <w:t xml:space="preserve">, i.e. the aggregate of calculations at exposure level. </w:t>
            </w:r>
          </w:p>
        </w:tc>
      </w:tr>
      <w:tr w:rsidR="00E7212E" w:rsidRPr="002A677E" w14:paraId="68B6C19E" w14:textId="77777777" w:rsidTr="00BF7D57">
        <w:tc>
          <w:tcPr>
            <w:tcW w:w="1188" w:type="dxa"/>
            <w:tcBorders>
              <w:top w:val="single" w:sz="4" w:space="0" w:color="auto"/>
              <w:left w:val="single" w:sz="4" w:space="0" w:color="auto"/>
              <w:bottom w:val="single" w:sz="4" w:space="0" w:color="auto"/>
              <w:right w:val="single" w:sz="4" w:space="0" w:color="auto"/>
            </w:tcBorders>
          </w:tcPr>
          <w:p w14:paraId="1D5BCCA2" w14:textId="77777777" w:rsidR="00E7212E" w:rsidRPr="002A677E" w:rsidRDefault="00E7212E" w:rsidP="00BF7D57">
            <w:pPr>
              <w:rPr>
                <w:rFonts w:ascii="Times New Roman" w:hAnsi="Times New Roman"/>
                <w:sz w:val="24"/>
              </w:rPr>
            </w:pPr>
            <w:r w:rsidRPr="002A677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65C6363F" w14:textId="77777777" w:rsidR="00E7212E" w:rsidRPr="002A677E" w:rsidRDefault="00E7212E" w:rsidP="00BF7D57">
            <w:pPr>
              <w:jc w:val="left"/>
              <w:rPr>
                <w:rFonts w:ascii="Times New Roman" w:hAnsi="Times New Roman"/>
                <w:b/>
                <w:sz w:val="24"/>
                <w:u w:val="single"/>
                <w:lang w:bidi="ne-NP"/>
              </w:rPr>
            </w:pPr>
            <w:r w:rsidRPr="002A677E">
              <w:rPr>
                <w:rFonts w:ascii="Times New Roman" w:hAnsi="Times New Roman"/>
                <w:b/>
                <w:sz w:val="24"/>
                <w:u w:val="single"/>
                <w:lang w:bidi="ne-NP"/>
              </w:rPr>
              <w:t>Part of NPEs secured by other funded or unfunded credit protection</w:t>
            </w:r>
          </w:p>
          <w:p w14:paraId="001BEF19" w14:textId="77777777" w:rsidR="00E7212E" w:rsidRPr="002A677E" w:rsidRDefault="00E7212E" w:rsidP="00BF7D57">
            <w:pPr>
              <w:rPr>
                <w:rFonts w:ascii="Times New Roman" w:hAnsi="Times New Roman"/>
                <w:sz w:val="24"/>
              </w:rPr>
            </w:pPr>
            <w:r w:rsidRPr="002A677E">
              <w:rPr>
                <w:rFonts w:ascii="Times New Roman" w:hAnsi="Times New Roman"/>
                <w:sz w:val="24"/>
              </w:rPr>
              <w:t>Article 47c(1)</w:t>
            </w:r>
            <w:r>
              <w:rPr>
                <w:rFonts w:ascii="Times New Roman" w:hAnsi="Times New Roman"/>
                <w:sz w:val="24"/>
              </w:rPr>
              <w:t>, p</w:t>
            </w:r>
            <w:r w:rsidRPr="002A677E">
              <w:rPr>
                <w:rFonts w:ascii="Times New Roman" w:hAnsi="Times New Roman"/>
                <w:sz w:val="24"/>
              </w:rPr>
              <w:t>oint (a)(ii), and Article 47c(3)</w:t>
            </w:r>
            <w:r>
              <w:rPr>
                <w:rFonts w:ascii="Times New Roman" w:hAnsi="Times New Roman"/>
                <w:sz w:val="24"/>
              </w:rPr>
              <w:t>, p</w:t>
            </w:r>
            <w:r w:rsidRPr="002A677E">
              <w:rPr>
                <w:rFonts w:ascii="Times New Roman" w:hAnsi="Times New Roman"/>
                <w:sz w:val="24"/>
              </w:rPr>
              <w:t xml:space="preserve">oints (a), (b), (c), (e) and (g), Article 47c(6) </w:t>
            </w:r>
            <w:r w:rsidRPr="001235ED">
              <w:rPr>
                <w:rFonts w:ascii="Times New Roman" w:hAnsi="Times New Roman"/>
                <w:sz w:val="24"/>
                <w:lang w:val="en-US"/>
              </w:rPr>
              <w:t>of Regulation (EU) No 575/2013</w:t>
            </w:r>
          </w:p>
          <w:p w14:paraId="4AB04E40" w14:textId="77777777" w:rsidR="00E7212E" w:rsidRPr="002A677E" w:rsidRDefault="00E7212E" w:rsidP="00BF7D57">
            <w:pPr>
              <w:rPr>
                <w:rFonts w:ascii="Times New Roman" w:hAnsi="Times New Roman"/>
                <w:sz w:val="24"/>
              </w:rPr>
            </w:pPr>
            <w:r w:rsidRPr="002A677E">
              <w:rPr>
                <w:rFonts w:ascii="Times New Roman" w:hAnsi="Times New Roman"/>
                <w:sz w:val="24"/>
              </w:rPr>
              <w:t xml:space="preserve">Institutions shall report the total minimum coverage requirement for parts of non-performing forborne exposures se-cured by other funded or unfunded credit protection, falling under Article 47c(6) </w:t>
            </w:r>
            <w:r w:rsidRPr="001235ED">
              <w:rPr>
                <w:rFonts w:ascii="Times New Roman" w:hAnsi="Times New Roman"/>
                <w:sz w:val="24"/>
                <w:lang w:val="en-US"/>
              </w:rPr>
              <w:t>of Regulation (EU) No 575/2013</w:t>
            </w:r>
            <w:r w:rsidRPr="002A677E">
              <w:rPr>
                <w:rFonts w:ascii="Times New Roman" w:hAnsi="Times New Roman"/>
                <w:sz w:val="24"/>
              </w:rPr>
              <w:t>, i.e. the aggregate of calculations at exposure level.</w:t>
            </w:r>
          </w:p>
        </w:tc>
      </w:tr>
      <w:tr w:rsidR="00E7212E" w:rsidRPr="002A677E" w14:paraId="04E19BFB" w14:textId="77777777" w:rsidTr="00BF7D57">
        <w:tc>
          <w:tcPr>
            <w:tcW w:w="1188" w:type="dxa"/>
            <w:tcBorders>
              <w:top w:val="single" w:sz="4" w:space="0" w:color="auto"/>
              <w:left w:val="single" w:sz="4" w:space="0" w:color="auto"/>
              <w:bottom w:val="single" w:sz="4" w:space="0" w:color="auto"/>
              <w:right w:val="single" w:sz="4" w:space="0" w:color="auto"/>
            </w:tcBorders>
          </w:tcPr>
          <w:p w14:paraId="462EC6DB" w14:textId="77777777" w:rsidR="00E7212E" w:rsidRPr="002A677E" w:rsidRDefault="00E7212E" w:rsidP="00BF7D57">
            <w:pPr>
              <w:rPr>
                <w:rFonts w:ascii="Times New Roman" w:hAnsi="Times New Roman"/>
                <w:sz w:val="24"/>
              </w:rPr>
            </w:pPr>
            <w:r w:rsidRPr="002A677E">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0B8F8E16"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Exposure value</w:t>
            </w:r>
          </w:p>
          <w:p w14:paraId="1D4AA342" w14:textId="77777777" w:rsidR="00E7212E" w:rsidRPr="002A677E" w:rsidRDefault="00E7212E" w:rsidP="00BF7D57">
            <w:pPr>
              <w:rPr>
                <w:rFonts w:ascii="Times New Roman" w:hAnsi="Times New Roman"/>
                <w:sz w:val="24"/>
              </w:rPr>
            </w:pPr>
            <w:r w:rsidRPr="002A677E">
              <w:rPr>
                <w:rFonts w:ascii="Times New Roman" w:hAnsi="Times New Roman"/>
                <w:sz w:val="24"/>
              </w:rPr>
              <w:t xml:space="preserve">Article 47a(2) and Article 47c(6) </w:t>
            </w:r>
            <w:r w:rsidRPr="001235ED">
              <w:rPr>
                <w:rFonts w:ascii="Times New Roman" w:hAnsi="Times New Roman"/>
                <w:sz w:val="24"/>
                <w:lang w:val="en-US"/>
              </w:rPr>
              <w:t>of Regulation (EU) No 575/2013</w:t>
            </w:r>
          </w:p>
          <w:p w14:paraId="5365D678"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t xml:space="preserve">For the calculation of exposure value, institutions shall sum exposure values for the unsecured part of NPEs (row 0060), the part of NPEs secured by immovable property or residential loan guaranteed by an eligible protection provider (row 0070) and the part of NPEs secured by other funded or unfunded credit protection (row 0120), where applicable. </w:t>
            </w:r>
          </w:p>
        </w:tc>
      </w:tr>
      <w:tr w:rsidR="00E7212E" w:rsidRPr="002A677E" w14:paraId="2C7881D8" w14:textId="77777777" w:rsidTr="00BF7D57">
        <w:tc>
          <w:tcPr>
            <w:tcW w:w="1188" w:type="dxa"/>
            <w:tcBorders>
              <w:top w:val="single" w:sz="4" w:space="0" w:color="auto"/>
              <w:left w:val="single" w:sz="4" w:space="0" w:color="auto"/>
              <w:bottom w:val="single" w:sz="4" w:space="0" w:color="auto"/>
              <w:right w:val="single" w:sz="4" w:space="0" w:color="auto"/>
            </w:tcBorders>
          </w:tcPr>
          <w:p w14:paraId="5E298C40" w14:textId="77777777" w:rsidR="00E7212E" w:rsidRPr="002A677E" w:rsidRDefault="00E7212E" w:rsidP="00BF7D57">
            <w:pPr>
              <w:rPr>
                <w:rFonts w:ascii="Times New Roman" w:hAnsi="Times New Roman"/>
                <w:sz w:val="24"/>
              </w:rPr>
            </w:pPr>
            <w:r w:rsidRPr="002A677E">
              <w:rPr>
                <w:rFonts w:ascii="Times New Roman" w:hAnsi="Times New Roman"/>
                <w:sz w:val="24"/>
              </w:rPr>
              <w:lastRenderedPageBreak/>
              <w:t>0060</w:t>
            </w:r>
          </w:p>
        </w:tc>
        <w:tc>
          <w:tcPr>
            <w:tcW w:w="8843" w:type="dxa"/>
            <w:tcBorders>
              <w:top w:val="single" w:sz="4" w:space="0" w:color="auto"/>
              <w:left w:val="single" w:sz="4" w:space="0" w:color="auto"/>
              <w:bottom w:val="single" w:sz="4" w:space="0" w:color="auto"/>
              <w:right w:val="single" w:sz="4" w:space="0" w:color="auto"/>
            </w:tcBorders>
          </w:tcPr>
          <w:p w14:paraId="7AF6698F"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Unsecured part of NPEs</w:t>
            </w:r>
          </w:p>
          <w:p w14:paraId="5A3C8BE2" w14:textId="77777777" w:rsidR="00E7212E" w:rsidRPr="002A677E" w:rsidRDefault="00E7212E" w:rsidP="00BF7D57">
            <w:pPr>
              <w:jc w:val="left"/>
              <w:rPr>
                <w:rFonts w:ascii="Times New Roman" w:hAnsi="Times New Roman"/>
                <w:sz w:val="24"/>
                <w:lang w:val="en-US"/>
              </w:rPr>
            </w:pPr>
            <w:r w:rsidRPr="002A677E">
              <w:rPr>
                <w:rFonts w:ascii="Times New Roman" w:hAnsi="Times New Roman"/>
                <w:sz w:val="24"/>
                <w:lang w:val="en-US"/>
              </w:rPr>
              <w:t xml:space="preserve">Article 47a(2), Article 47c(1), Article 47c(2), Article 47c(6) </w:t>
            </w:r>
            <w:r w:rsidRPr="001235ED">
              <w:rPr>
                <w:rFonts w:ascii="Times New Roman" w:hAnsi="Times New Roman"/>
                <w:sz w:val="24"/>
                <w:lang w:val="en-US"/>
              </w:rPr>
              <w:t>of Regulation (EU) No 575/2013</w:t>
            </w:r>
          </w:p>
          <w:p w14:paraId="5FCF3D88"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t xml:space="preserve">Institutions shall report the total exposure value of unsecured part of forborne NPEs that fall under Article 47c(6) </w:t>
            </w:r>
            <w:r w:rsidRPr="001235ED">
              <w:rPr>
                <w:rFonts w:ascii="Times New Roman" w:hAnsi="Times New Roman"/>
                <w:sz w:val="24"/>
                <w:lang w:val="en-US"/>
              </w:rPr>
              <w:t>of Regulation (EU) No 575/2013</w:t>
            </w:r>
            <w:r w:rsidRPr="002A677E">
              <w:rPr>
                <w:rFonts w:ascii="Times New Roman" w:hAnsi="Times New Roman"/>
                <w:sz w:val="24"/>
              </w:rPr>
              <w:t xml:space="preserve"> where the first forbearance measure has been granted between the first and the last day of the second year after the classification of the exposure as non-performing (&gt;1 year; &lt;=2 years).</w:t>
            </w:r>
          </w:p>
        </w:tc>
      </w:tr>
      <w:tr w:rsidR="00E7212E" w:rsidRPr="002A677E" w14:paraId="4A0A4386" w14:textId="77777777" w:rsidTr="00BF7D57">
        <w:tc>
          <w:tcPr>
            <w:tcW w:w="1188" w:type="dxa"/>
            <w:tcBorders>
              <w:top w:val="single" w:sz="4" w:space="0" w:color="auto"/>
              <w:left w:val="single" w:sz="4" w:space="0" w:color="auto"/>
              <w:bottom w:val="single" w:sz="4" w:space="0" w:color="auto"/>
              <w:right w:val="single" w:sz="4" w:space="0" w:color="auto"/>
            </w:tcBorders>
          </w:tcPr>
          <w:p w14:paraId="261A037A" w14:textId="77777777" w:rsidR="00E7212E" w:rsidRPr="002A677E" w:rsidRDefault="00E7212E" w:rsidP="00BF7D57">
            <w:pPr>
              <w:rPr>
                <w:rFonts w:ascii="Times New Roman" w:hAnsi="Times New Roman"/>
                <w:sz w:val="24"/>
              </w:rPr>
            </w:pPr>
            <w:r w:rsidRPr="002A677E">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4F042826"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Part of NPEs secured by immovable property or residential loan guaranteed by an eligible protection provider</w:t>
            </w:r>
          </w:p>
          <w:p w14:paraId="6D8528EC" w14:textId="77777777" w:rsidR="00E7212E" w:rsidRPr="002A677E" w:rsidRDefault="00E7212E" w:rsidP="00BF7D57">
            <w:pPr>
              <w:rPr>
                <w:rFonts w:ascii="Times New Roman" w:hAnsi="Times New Roman"/>
                <w:sz w:val="24"/>
              </w:rPr>
            </w:pPr>
            <w:r w:rsidRPr="002A677E">
              <w:rPr>
                <w:rFonts w:ascii="Times New Roman" w:hAnsi="Times New Roman"/>
                <w:sz w:val="24"/>
              </w:rPr>
              <w:t>Article 47a(2), Article 47c(1) and Article 47c(3)</w:t>
            </w:r>
            <w:r>
              <w:rPr>
                <w:rFonts w:ascii="Times New Roman" w:hAnsi="Times New Roman"/>
                <w:sz w:val="24"/>
              </w:rPr>
              <w:t>, p</w:t>
            </w:r>
            <w:r w:rsidRPr="002A677E">
              <w:rPr>
                <w:rFonts w:ascii="Times New Roman" w:hAnsi="Times New Roman"/>
                <w:sz w:val="24"/>
              </w:rPr>
              <w:t xml:space="preserve">oints (a), (b), (c), (d), (f), (h) and (i), Article 47c(6) </w:t>
            </w:r>
            <w:r w:rsidRPr="001235ED">
              <w:rPr>
                <w:rFonts w:ascii="Times New Roman" w:hAnsi="Times New Roman"/>
                <w:sz w:val="24"/>
                <w:lang w:val="en-US"/>
              </w:rPr>
              <w:t>of Regulation (EU) No 575/2013</w:t>
            </w:r>
          </w:p>
          <w:p w14:paraId="287FCDE3"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t>Institutions shall report the total exposure value of the parts of forborne NPEs</w:t>
            </w:r>
            <w:r>
              <w:rPr>
                <w:rFonts w:ascii="Times New Roman" w:hAnsi="Times New Roman"/>
                <w:sz w:val="24"/>
              </w:rPr>
              <w:t xml:space="preserve"> </w:t>
            </w:r>
            <w:r w:rsidRPr="002A677E">
              <w:rPr>
                <w:rFonts w:ascii="Times New Roman" w:hAnsi="Times New Roman"/>
                <w:sz w:val="24"/>
              </w:rPr>
              <w:t xml:space="preserve">that fall under Article 47c(6) </w:t>
            </w:r>
            <w:r w:rsidRPr="001235ED">
              <w:rPr>
                <w:rFonts w:ascii="Times New Roman" w:hAnsi="Times New Roman"/>
                <w:sz w:val="24"/>
                <w:lang w:val="en-US"/>
              </w:rPr>
              <w:t>of Regulation (EU) No 575/2013</w:t>
            </w:r>
            <w:r w:rsidRPr="002A677E">
              <w:rPr>
                <w:rFonts w:ascii="Times New Roman" w:hAnsi="Times New Roman"/>
                <w:sz w:val="24"/>
              </w:rPr>
              <w:t xml:space="preserve"> secured by immovable property pursuant to Part Three, Title II </w:t>
            </w:r>
            <w:r w:rsidRPr="001235ED">
              <w:rPr>
                <w:rFonts w:ascii="Times New Roman" w:hAnsi="Times New Roman"/>
                <w:sz w:val="24"/>
                <w:lang w:val="en-US"/>
              </w:rPr>
              <w:t xml:space="preserve">of that Regulation </w:t>
            </w:r>
            <w:r w:rsidRPr="002A677E">
              <w:rPr>
                <w:rFonts w:ascii="Times New Roman" w:hAnsi="Times New Roman"/>
                <w:sz w:val="24"/>
              </w:rPr>
              <w:t xml:space="preserve">or that is a residential loan guaranteed by an eligible protection provider as referred to in Article 201 </w:t>
            </w:r>
            <w:r w:rsidRPr="001235ED">
              <w:rPr>
                <w:rFonts w:ascii="Times New Roman" w:hAnsi="Times New Roman"/>
                <w:sz w:val="24"/>
                <w:lang w:val="en-US"/>
              </w:rPr>
              <w:t xml:space="preserve">of that Regulation </w:t>
            </w:r>
            <w:r w:rsidRPr="002A677E">
              <w:rPr>
                <w:rFonts w:ascii="Times New Roman" w:hAnsi="Times New Roman"/>
                <w:sz w:val="24"/>
              </w:rPr>
              <w:t>.</w:t>
            </w:r>
          </w:p>
        </w:tc>
      </w:tr>
      <w:tr w:rsidR="00E7212E" w:rsidRPr="002A677E" w14:paraId="46C7DDF6" w14:textId="77777777" w:rsidTr="00BF7D57">
        <w:tc>
          <w:tcPr>
            <w:tcW w:w="1188" w:type="dxa"/>
            <w:tcBorders>
              <w:top w:val="single" w:sz="4" w:space="0" w:color="auto"/>
              <w:left w:val="single" w:sz="4" w:space="0" w:color="auto"/>
              <w:bottom w:val="single" w:sz="4" w:space="0" w:color="auto"/>
              <w:right w:val="single" w:sz="4" w:space="0" w:color="auto"/>
            </w:tcBorders>
          </w:tcPr>
          <w:p w14:paraId="06CD3F27" w14:textId="77777777" w:rsidR="00E7212E" w:rsidRPr="002A677E" w:rsidRDefault="00E7212E" w:rsidP="00BF7D57">
            <w:pPr>
              <w:rPr>
                <w:rFonts w:ascii="Times New Roman" w:hAnsi="Times New Roman"/>
                <w:sz w:val="24"/>
              </w:rPr>
            </w:pPr>
            <w:r w:rsidRPr="002A677E">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0AFC7BFC"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&gt; 2 and &lt;= 3 years after classification as NPE</w:t>
            </w:r>
          </w:p>
          <w:p w14:paraId="132D2A99"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t xml:space="preserve">Institutions shall report exposure value of forborne NPEs that fall under Article 47c(6) </w:t>
            </w:r>
            <w:r w:rsidRPr="001235ED">
              <w:rPr>
                <w:rFonts w:ascii="Times New Roman" w:hAnsi="Times New Roman"/>
                <w:sz w:val="24"/>
                <w:lang w:val="en-US"/>
              </w:rPr>
              <w:t>of Regulation (EU) No 575/2013</w:t>
            </w:r>
            <w:r w:rsidRPr="002A677E">
              <w:rPr>
                <w:rFonts w:ascii="Times New Roman" w:hAnsi="Times New Roman"/>
                <w:sz w:val="24"/>
              </w:rPr>
              <w:t xml:space="preserve"> secured by immovable property or residential loan guaranteed by an eligible protection provider</w:t>
            </w:r>
            <w:r>
              <w:rPr>
                <w:rFonts w:ascii="Times New Roman" w:hAnsi="Times New Roman"/>
                <w:sz w:val="24"/>
              </w:rPr>
              <w:t xml:space="preserve"> </w:t>
            </w:r>
            <w:r w:rsidRPr="002A677E">
              <w:rPr>
                <w:rFonts w:ascii="Times New Roman" w:hAnsi="Times New Roman"/>
                <w:sz w:val="24"/>
              </w:rPr>
              <w:t>where the first forbearance measure has been granted between the first and the last day of the third year after the classification of the exposure as non-performing.</w:t>
            </w:r>
          </w:p>
        </w:tc>
      </w:tr>
      <w:tr w:rsidR="00E7212E" w:rsidRPr="002A677E" w14:paraId="648961B9" w14:textId="77777777" w:rsidTr="00BF7D57">
        <w:tc>
          <w:tcPr>
            <w:tcW w:w="1188" w:type="dxa"/>
            <w:tcBorders>
              <w:top w:val="single" w:sz="4" w:space="0" w:color="auto"/>
              <w:left w:val="single" w:sz="4" w:space="0" w:color="auto"/>
              <w:bottom w:val="single" w:sz="4" w:space="0" w:color="auto"/>
              <w:right w:val="single" w:sz="4" w:space="0" w:color="auto"/>
            </w:tcBorders>
          </w:tcPr>
          <w:p w14:paraId="7C9B10E9" w14:textId="77777777" w:rsidR="00E7212E" w:rsidRPr="002A677E" w:rsidRDefault="00E7212E" w:rsidP="00BF7D57">
            <w:pPr>
              <w:rPr>
                <w:rFonts w:ascii="Times New Roman" w:hAnsi="Times New Roman"/>
                <w:sz w:val="24"/>
              </w:rPr>
            </w:pPr>
            <w:r w:rsidRPr="002A677E">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63E4C616"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&gt; 3 and &lt;= 4 years after classification as NPE</w:t>
            </w:r>
          </w:p>
          <w:p w14:paraId="5A90152E"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t xml:space="preserve">Institutions shall report exposure value of forborne NPEs that fall under Article 47c(6) </w:t>
            </w:r>
            <w:r w:rsidRPr="001235ED">
              <w:rPr>
                <w:rFonts w:ascii="Times New Roman" w:hAnsi="Times New Roman"/>
                <w:sz w:val="24"/>
                <w:lang w:val="en-US"/>
              </w:rPr>
              <w:t>of Regulation (EU) No 575/2013</w:t>
            </w:r>
            <w:r w:rsidRPr="002A677E">
              <w:rPr>
                <w:rFonts w:ascii="Times New Roman" w:hAnsi="Times New Roman"/>
                <w:sz w:val="24"/>
              </w:rPr>
              <w:t xml:space="preserve"> secured by immovable property or residential loan guaranteed by an eligible protection provider</w:t>
            </w:r>
            <w:r>
              <w:rPr>
                <w:rFonts w:ascii="Times New Roman" w:hAnsi="Times New Roman"/>
                <w:sz w:val="24"/>
              </w:rPr>
              <w:t xml:space="preserve"> </w:t>
            </w:r>
            <w:r w:rsidRPr="002A677E">
              <w:rPr>
                <w:rFonts w:ascii="Times New Roman" w:hAnsi="Times New Roman"/>
                <w:sz w:val="24"/>
              </w:rPr>
              <w:t>where the first forbearance measure has been granted between the first and the last day of the fourth year after the classification of the exposure as non-performing.</w:t>
            </w:r>
          </w:p>
        </w:tc>
      </w:tr>
      <w:tr w:rsidR="00E7212E" w:rsidRPr="002A677E" w14:paraId="2A457183" w14:textId="77777777" w:rsidTr="00BF7D57">
        <w:tc>
          <w:tcPr>
            <w:tcW w:w="1188" w:type="dxa"/>
            <w:tcBorders>
              <w:top w:val="single" w:sz="4" w:space="0" w:color="auto"/>
              <w:left w:val="single" w:sz="4" w:space="0" w:color="auto"/>
              <w:bottom w:val="single" w:sz="4" w:space="0" w:color="auto"/>
              <w:right w:val="single" w:sz="4" w:space="0" w:color="auto"/>
            </w:tcBorders>
          </w:tcPr>
          <w:p w14:paraId="0576D226" w14:textId="77777777" w:rsidR="00E7212E" w:rsidRPr="002A677E" w:rsidRDefault="00E7212E" w:rsidP="00BF7D57">
            <w:pPr>
              <w:rPr>
                <w:rFonts w:ascii="Times New Roman" w:hAnsi="Times New Roman"/>
                <w:sz w:val="24"/>
              </w:rPr>
            </w:pPr>
            <w:r w:rsidRPr="002A677E">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3A68AA69"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&gt; 4 and &lt;= 5 years after classification as NPE</w:t>
            </w:r>
          </w:p>
          <w:p w14:paraId="5C5E573C"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t xml:space="preserve">Institutions shall report exposure value of forborne NPEs that fall under Article 47c(6) </w:t>
            </w:r>
            <w:r w:rsidRPr="001235ED">
              <w:rPr>
                <w:rFonts w:ascii="Times New Roman" w:hAnsi="Times New Roman"/>
                <w:sz w:val="24"/>
                <w:lang w:val="en-US"/>
              </w:rPr>
              <w:t>of Regulation (EU) No 575/2013</w:t>
            </w:r>
            <w:r w:rsidRPr="002A677E">
              <w:rPr>
                <w:rFonts w:ascii="Times New Roman" w:hAnsi="Times New Roman"/>
                <w:sz w:val="24"/>
              </w:rPr>
              <w:t xml:space="preserve"> secured by immovable property or residential loan guaranteed by an eligible protection provider</w:t>
            </w:r>
            <w:r>
              <w:rPr>
                <w:rFonts w:ascii="Times New Roman" w:hAnsi="Times New Roman"/>
                <w:sz w:val="24"/>
              </w:rPr>
              <w:t xml:space="preserve"> </w:t>
            </w:r>
            <w:r w:rsidRPr="002A677E">
              <w:rPr>
                <w:rFonts w:ascii="Times New Roman" w:hAnsi="Times New Roman"/>
                <w:sz w:val="24"/>
              </w:rPr>
              <w:t>where the first forbearance measure has been granted between the first and the last day of the fifth year after the classification of the exposure as non-performing.</w:t>
            </w:r>
          </w:p>
        </w:tc>
      </w:tr>
      <w:tr w:rsidR="00E7212E" w:rsidRPr="002A677E" w14:paraId="1E99DC3D" w14:textId="77777777" w:rsidTr="00BF7D57">
        <w:tc>
          <w:tcPr>
            <w:tcW w:w="1188" w:type="dxa"/>
            <w:tcBorders>
              <w:top w:val="single" w:sz="4" w:space="0" w:color="auto"/>
              <w:left w:val="single" w:sz="4" w:space="0" w:color="auto"/>
              <w:bottom w:val="single" w:sz="4" w:space="0" w:color="auto"/>
              <w:right w:val="single" w:sz="4" w:space="0" w:color="auto"/>
            </w:tcBorders>
          </w:tcPr>
          <w:p w14:paraId="45208AD4" w14:textId="77777777" w:rsidR="00E7212E" w:rsidRPr="002A677E" w:rsidRDefault="00E7212E" w:rsidP="00BF7D57">
            <w:pPr>
              <w:rPr>
                <w:rFonts w:ascii="Times New Roman" w:hAnsi="Times New Roman"/>
                <w:sz w:val="24"/>
              </w:rPr>
            </w:pPr>
            <w:r w:rsidRPr="002A677E">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C7AB17F"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&gt; 5 and &lt;= 6 years after classification as NPE</w:t>
            </w:r>
          </w:p>
          <w:p w14:paraId="59F81DBE"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t xml:space="preserve">Institutions shall report exposure value of forborne NPEs secured that fall under Article 47c(6) </w:t>
            </w:r>
            <w:r w:rsidRPr="001235ED">
              <w:rPr>
                <w:rFonts w:ascii="Times New Roman" w:hAnsi="Times New Roman"/>
                <w:sz w:val="24"/>
                <w:lang w:val="en-US"/>
              </w:rPr>
              <w:t>of Regulation (EU) No 575/2013</w:t>
            </w:r>
            <w:r w:rsidRPr="002A677E">
              <w:rPr>
                <w:rFonts w:ascii="Times New Roman" w:hAnsi="Times New Roman"/>
                <w:sz w:val="24"/>
              </w:rPr>
              <w:t xml:space="preserve"> by immovable property or residential loan guaranteed by an eligible protection provider</w:t>
            </w:r>
            <w:r>
              <w:rPr>
                <w:rFonts w:ascii="Times New Roman" w:hAnsi="Times New Roman"/>
                <w:sz w:val="24"/>
              </w:rPr>
              <w:t xml:space="preserve"> </w:t>
            </w:r>
            <w:r w:rsidRPr="002A677E">
              <w:rPr>
                <w:rFonts w:ascii="Times New Roman" w:hAnsi="Times New Roman"/>
                <w:sz w:val="24"/>
              </w:rPr>
              <w:t>where the first forbearance measure has been granted between the first and the last day of the sixth year after the classification of the exposure as non-performing.</w:t>
            </w:r>
          </w:p>
        </w:tc>
      </w:tr>
      <w:tr w:rsidR="00E7212E" w:rsidRPr="002A677E" w14:paraId="267AFB02" w14:textId="77777777" w:rsidTr="00BF7D57">
        <w:tc>
          <w:tcPr>
            <w:tcW w:w="1188" w:type="dxa"/>
            <w:tcBorders>
              <w:top w:val="single" w:sz="4" w:space="0" w:color="auto"/>
              <w:left w:val="single" w:sz="4" w:space="0" w:color="auto"/>
              <w:bottom w:val="single" w:sz="4" w:space="0" w:color="auto"/>
              <w:right w:val="single" w:sz="4" w:space="0" w:color="auto"/>
            </w:tcBorders>
          </w:tcPr>
          <w:p w14:paraId="0FA2DE50" w14:textId="77777777" w:rsidR="00E7212E" w:rsidRPr="002A677E" w:rsidRDefault="00E7212E" w:rsidP="00BF7D57">
            <w:pPr>
              <w:rPr>
                <w:rFonts w:ascii="Times New Roman" w:hAnsi="Times New Roman"/>
                <w:sz w:val="24"/>
              </w:rPr>
            </w:pPr>
            <w:r w:rsidRPr="002A677E">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763767D8" w14:textId="77777777" w:rsidR="00E7212E" w:rsidRPr="002A677E" w:rsidRDefault="00E7212E" w:rsidP="00BF7D57">
            <w:pPr>
              <w:rPr>
                <w:rFonts w:ascii="Times New Roman" w:hAnsi="Times New Roman"/>
                <w:b/>
                <w:sz w:val="24"/>
              </w:rPr>
            </w:pPr>
            <w:r w:rsidRPr="002A677E">
              <w:rPr>
                <w:rFonts w:ascii="Times New Roman" w:hAnsi="Times New Roman"/>
                <w:b/>
                <w:sz w:val="24"/>
              </w:rPr>
              <w:t>Part of NPEs secured by other funded or unfunded credit protection</w:t>
            </w:r>
          </w:p>
          <w:p w14:paraId="4697BFEE" w14:textId="77777777" w:rsidR="00E7212E" w:rsidRPr="002A677E" w:rsidRDefault="00E7212E" w:rsidP="00BF7D57">
            <w:pPr>
              <w:jc w:val="left"/>
              <w:rPr>
                <w:rFonts w:ascii="Times New Roman" w:hAnsi="Times New Roman"/>
                <w:sz w:val="24"/>
              </w:rPr>
            </w:pPr>
            <w:r w:rsidRPr="002A677E">
              <w:rPr>
                <w:rFonts w:ascii="Times New Roman" w:hAnsi="Times New Roman"/>
                <w:sz w:val="24"/>
              </w:rPr>
              <w:lastRenderedPageBreak/>
              <w:t>Article 47c(1), and Article 47c(3)</w:t>
            </w:r>
            <w:r>
              <w:rPr>
                <w:rFonts w:ascii="Times New Roman" w:hAnsi="Times New Roman"/>
                <w:sz w:val="24"/>
              </w:rPr>
              <w:t>, p</w:t>
            </w:r>
            <w:r w:rsidRPr="002A677E">
              <w:rPr>
                <w:rFonts w:ascii="Times New Roman" w:hAnsi="Times New Roman"/>
                <w:sz w:val="24"/>
              </w:rPr>
              <w:t xml:space="preserve">oints (a), (b), (c), (e) and (g), Article 47c(6) </w:t>
            </w:r>
            <w:r w:rsidRPr="001235ED">
              <w:rPr>
                <w:rFonts w:ascii="Times New Roman" w:hAnsi="Times New Roman"/>
                <w:sz w:val="24"/>
                <w:lang w:val="en-US"/>
              </w:rPr>
              <w:t>of Regulation (EU) No 575/2013</w:t>
            </w:r>
          </w:p>
          <w:p w14:paraId="46AAEE0B"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t xml:space="preserve">Institutions shall report the total exposure value of the parts of forborne NPEs that fall under Article 47c(6) </w:t>
            </w:r>
            <w:r w:rsidRPr="001235ED">
              <w:rPr>
                <w:rFonts w:ascii="Times New Roman" w:hAnsi="Times New Roman"/>
                <w:sz w:val="24"/>
                <w:lang w:val="en-US"/>
              </w:rPr>
              <w:t>of Regulation (EU) No 575/2013</w:t>
            </w:r>
            <w:r w:rsidRPr="002A677E">
              <w:rPr>
                <w:rFonts w:ascii="Times New Roman" w:hAnsi="Times New Roman"/>
                <w:sz w:val="24"/>
              </w:rPr>
              <w:t xml:space="preserve"> secured by </w:t>
            </w:r>
            <w:r w:rsidRPr="002A677E">
              <w:rPr>
                <w:rFonts w:ascii="Times New Roman" w:hAnsi="Times New Roman"/>
                <w:sz w:val="24"/>
                <w:lang w:bidi="ne-NP"/>
              </w:rPr>
              <w:t>other funded or unfunded credit protection</w:t>
            </w:r>
            <w:r w:rsidRPr="002A677E">
              <w:rPr>
                <w:rFonts w:ascii="Times New Roman" w:hAnsi="Times New Roman"/>
                <w:sz w:val="24"/>
              </w:rPr>
              <w:t xml:space="preserve"> pursuant to Part Three, Title II </w:t>
            </w:r>
            <w:r w:rsidRPr="001235ED">
              <w:rPr>
                <w:rFonts w:ascii="Times New Roman" w:hAnsi="Times New Roman"/>
                <w:sz w:val="24"/>
                <w:lang w:val="en-US"/>
              </w:rPr>
              <w:t>of Regulation (EU) No 575/2013</w:t>
            </w:r>
            <w:r w:rsidRPr="002A677E">
              <w:rPr>
                <w:rFonts w:ascii="Times New Roman" w:hAnsi="Times New Roman"/>
                <w:sz w:val="24"/>
              </w:rPr>
              <w:t>.</w:t>
            </w:r>
          </w:p>
        </w:tc>
      </w:tr>
      <w:tr w:rsidR="00E7212E" w:rsidRPr="002A677E" w14:paraId="02BA28E0" w14:textId="77777777" w:rsidTr="00BF7D57">
        <w:tc>
          <w:tcPr>
            <w:tcW w:w="1188" w:type="dxa"/>
            <w:tcBorders>
              <w:top w:val="single" w:sz="4" w:space="0" w:color="auto"/>
              <w:left w:val="single" w:sz="4" w:space="0" w:color="auto"/>
              <w:bottom w:val="single" w:sz="4" w:space="0" w:color="auto"/>
              <w:right w:val="single" w:sz="4" w:space="0" w:color="auto"/>
            </w:tcBorders>
          </w:tcPr>
          <w:p w14:paraId="56FC3B7D" w14:textId="77777777" w:rsidR="00E7212E" w:rsidRPr="002A677E" w:rsidRDefault="00E7212E" w:rsidP="00BF7D57">
            <w:pPr>
              <w:rPr>
                <w:rFonts w:ascii="Times New Roman" w:hAnsi="Times New Roman"/>
                <w:sz w:val="24"/>
              </w:rPr>
            </w:pPr>
            <w:r w:rsidRPr="002A677E">
              <w:rPr>
                <w:rFonts w:ascii="Times New Roman" w:hAnsi="Times New Roman"/>
                <w:sz w:val="24"/>
              </w:rPr>
              <w:lastRenderedPageBreak/>
              <w:t>0130</w:t>
            </w:r>
          </w:p>
        </w:tc>
        <w:tc>
          <w:tcPr>
            <w:tcW w:w="8843" w:type="dxa"/>
            <w:tcBorders>
              <w:top w:val="single" w:sz="4" w:space="0" w:color="auto"/>
              <w:left w:val="single" w:sz="4" w:space="0" w:color="auto"/>
              <w:bottom w:val="single" w:sz="4" w:space="0" w:color="auto"/>
              <w:right w:val="single" w:sz="4" w:space="0" w:color="auto"/>
            </w:tcBorders>
          </w:tcPr>
          <w:p w14:paraId="25831A5B"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&gt; 2 and &lt;= 3 years after classification as NPE</w:t>
            </w:r>
          </w:p>
          <w:p w14:paraId="3196D6C6" w14:textId="77777777" w:rsidR="00E7212E" w:rsidRPr="002A677E" w:rsidRDefault="00E7212E" w:rsidP="00BF7D57">
            <w:pPr>
              <w:rPr>
                <w:rFonts w:ascii="Times New Roman" w:hAnsi="Times New Roman"/>
                <w:b/>
                <w:sz w:val="24"/>
              </w:rPr>
            </w:pPr>
            <w:r w:rsidRPr="002A677E">
              <w:rPr>
                <w:rFonts w:ascii="Times New Roman" w:hAnsi="Times New Roman"/>
                <w:sz w:val="24"/>
              </w:rPr>
              <w:t xml:space="preserve">Institutions shall report exposure value of forborne NPEs that fall under Article 47c(6) </w:t>
            </w:r>
            <w:r w:rsidRPr="001235ED">
              <w:rPr>
                <w:rFonts w:ascii="Times New Roman" w:hAnsi="Times New Roman"/>
                <w:sz w:val="24"/>
                <w:lang w:val="en-US"/>
              </w:rPr>
              <w:t>of Regulation (EU) No 575/2013</w:t>
            </w:r>
            <w:r>
              <w:rPr>
                <w:rFonts w:ascii="Times New Roman" w:hAnsi="Times New Roman"/>
                <w:sz w:val="24"/>
              </w:rPr>
              <w:t xml:space="preserve"> </w:t>
            </w:r>
            <w:r w:rsidRPr="002A677E">
              <w:rPr>
                <w:rFonts w:ascii="Times New Roman" w:hAnsi="Times New Roman"/>
                <w:sz w:val="24"/>
              </w:rPr>
              <w:t>secured by other funded or unfunded credit protection, where the first forbearance measure has been granted between the first and the last day of the third year after the classification of the exposure as non-performing.</w:t>
            </w:r>
          </w:p>
        </w:tc>
      </w:tr>
      <w:tr w:rsidR="00E7212E" w:rsidRPr="002A677E" w14:paraId="56AE585B" w14:textId="77777777" w:rsidTr="00BF7D57">
        <w:tc>
          <w:tcPr>
            <w:tcW w:w="1188" w:type="dxa"/>
            <w:tcBorders>
              <w:top w:val="single" w:sz="4" w:space="0" w:color="auto"/>
              <w:left w:val="single" w:sz="4" w:space="0" w:color="auto"/>
              <w:bottom w:val="single" w:sz="4" w:space="0" w:color="auto"/>
              <w:right w:val="single" w:sz="4" w:space="0" w:color="auto"/>
            </w:tcBorders>
          </w:tcPr>
          <w:p w14:paraId="3ABEBCAB" w14:textId="77777777" w:rsidR="00E7212E" w:rsidRPr="002A677E" w:rsidRDefault="00E7212E" w:rsidP="00BF7D57">
            <w:pPr>
              <w:rPr>
                <w:rFonts w:ascii="Times New Roman" w:hAnsi="Times New Roman"/>
                <w:sz w:val="24"/>
              </w:rPr>
            </w:pPr>
            <w:r w:rsidRPr="002A677E">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258B4CE"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&gt; 3 and &lt;= 4 years after classification as NPE</w:t>
            </w:r>
          </w:p>
          <w:p w14:paraId="601D14A8"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t xml:space="preserve">Institutions shall report exposure value of forborne NPEs that fall under Article 47c(6) </w:t>
            </w:r>
            <w:r w:rsidRPr="001235ED">
              <w:rPr>
                <w:rFonts w:ascii="Times New Roman" w:hAnsi="Times New Roman"/>
                <w:sz w:val="24"/>
                <w:lang w:val="en-US"/>
              </w:rPr>
              <w:t>of Regulation (EU) No 575/2013</w:t>
            </w:r>
            <w:r>
              <w:rPr>
                <w:rFonts w:ascii="Times New Roman" w:hAnsi="Times New Roman"/>
                <w:sz w:val="24"/>
              </w:rPr>
              <w:t xml:space="preserve"> </w:t>
            </w:r>
            <w:r w:rsidRPr="002A677E">
              <w:rPr>
                <w:rFonts w:ascii="Times New Roman" w:hAnsi="Times New Roman"/>
                <w:sz w:val="24"/>
              </w:rPr>
              <w:t>secured by other funded or unfunded credit protection, where the first forbearance measure has been granted between the first and the last day of the fourth year after the classification of the exposure as non-performing.</w:t>
            </w:r>
          </w:p>
        </w:tc>
      </w:tr>
      <w:tr w:rsidR="00E7212E" w:rsidRPr="002A677E" w14:paraId="6139760B" w14:textId="77777777" w:rsidTr="00BF7D57">
        <w:tc>
          <w:tcPr>
            <w:tcW w:w="1188" w:type="dxa"/>
            <w:tcBorders>
              <w:top w:val="single" w:sz="4" w:space="0" w:color="auto"/>
              <w:left w:val="single" w:sz="4" w:space="0" w:color="auto"/>
              <w:bottom w:val="single" w:sz="4" w:space="0" w:color="auto"/>
              <w:right w:val="single" w:sz="4" w:space="0" w:color="auto"/>
            </w:tcBorders>
          </w:tcPr>
          <w:p w14:paraId="79808767" w14:textId="77777777" w:rsidR="00E7212E" w:rsidRPr="002A677E" w:rsidRDefault="00E7212E" w:rsidP="00BF7D57">
            <w:pPr>
              <w:rPr>
                <w:rFonts w:ascii="Times New Roman" w:hAnsi="Times New Roman"/>
                <w:sz w:val="24"/>
              </w:rPr>
            </w:pPr>
            <w:r w:rsidRPr="002A677E">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52D76D48"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&gt; 4 and &lt;= 5 years after classification as NPE</w:t>
            </w:r>
          </w:p>
          <w:p w14:paraId="2D884E88"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t xml:space="preserve">Institutions shall report exposure value of forborne NPEs that fall under Article 47c (6) </w:t>
            </w:r>
            <w:r w:rsidRPr="001235ED">
              <w:rPr>
                <w:rFonts w:ascii="Times New Roman" w:hAnsi="Times New Roman"/>
                <w:sz w:val="24"/>
                <w:lang w:val="en-US"/>
              </w:rPr>
              <w:t>of Regulation (EU) No 575/2013</w:t>
            </w:r>
            <w:r w:rsidRPr="002A677E">
              <w:rPr>
                <w:rFonts w:ascii="Times New Roman" w:hAnsi="Times New Roman"/>
                <w:sz w:val="24"/>
              </w:rPr>
              <w:t xml:space="preserve"> secured by other funded or unfunded credit protection, where the first forbearance measure has been granted between the first and the last day of the fifth year after the classification of the exposure as non-performing.</w:t>
            </w:r>
          </w:p>
        </w:tc>
      </w:tr>
      <w:tr w:rsidR="00E7212E" w:rsidRPr="002A677E" w14:paraId="731898ED" w14:textId="77777777" w:rsidTr="00BF7D57">
        <w:tc>
          <w:tcPr>
            <w:tcW w:w="1188" w:type="dxa"/>
            <w:tcBorders>
              <w:top w:val="single" w:sz="4" w:space="0" w:color="auto"/>
              <w:left w:val="single" w:sz="4" w:space="0" w:color="auto"/>
              <w:bottom w:val="single" w:sz="4" w:space="0" w:color="auto"/>
              <w:right w:val="single" w:sz="4" w:space="0" w:color="auto"/>
            </w:tcBorders>
          </w:tcPr>
          <w:p w14:paraId="74727E80" w14:textId="77777777" w:rsidR="00E7212E" w:rsidRPr="002A677E" w:rsidRDefault="00E7212E" w:rsidP="00BF7D57">
            <w:pPr>
              <w:rPr>
                <w:rFonts w:ascii="Times New Roman" w:hAnsi="Times New Roman"/>
                <w:sz w:val="24"/>
              </w:rPr>
            </w:pPr>
            <w:r w:rsidRPr="002A677E">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14:paraId="676BF407"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&gt; 5 and &lt;= 6 years after classification as NPE</w:t>
            </w:r>
          </w:p>
          <w:p w14:paraId="337D9061"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t xml:space="preserve">Institutions shall report exposure value of forborne NPEs that fall under Article 47c(6) </w:t>
            </w:r>
            <w:r w:rsidRPr="001235ED">
              <w:rPr>
                <w:rFonts w:ascii="Times New Roman" w:hAnsi="Times New Roman"/>
                <w:sz w:val="24"/>
                <w:lang w:val="en-US"/>
              </w:rPr>
              <w:t>of Regulation (EU) No 575/2013</w:t>
            </w:r>
            <w:r w:rsidRPr="002A677E">
              <w:rPr>
                <w:rFonts w:ascii="Times New Roman" w:hAnsi="Times New Roman"/>
                <w:sz w:val="24"/>
              </w:rPr>
              <w:t xml:space="preserve"> secured by other funded or unfunded credit protection, where the first forbearance measure has been granted between the first and the last day of the sixth year after the classification of the exposure as non-performing.</w:t>
            </w:r>
            <w:r>
              <w:rPr>
                <w:rFonts w:ascii="Times New Roman" w:hAnsi="Times New Roman"/>
                <w:sz w:val="24"/>
              </w:rPr>
              <w:t>’</w:t>
            </w:r>
          </w:p>
        </w:tc>
      </w:tr>
    </w:tbl>
    <w:p w14:paraId="11AFA513" w14:textId="77777777" w:rsidR="00E7212E" w:rsidRDefault="00E7212E" w:rsidP="00E7212E">
      <w:pPr>
        <w:spacing w:after="0"/>
        <w:rPr>
          <w:rStyle w:val="InstructionsTabelleText"/>
          <w:rFonts w:ascii="Times New Roman" w:hAnsi="Times New Roman"/>
          <w:sz w:val="24"/>
        </w:rPr>
      </w:pPr>
    </w:p>
    <w:p w14:paraId="2904933F" w14:textId="77777777" w:rsidR="00E7212E" w:rsidRDefault="00E7212E"/>
    <w:p w14:paraId="02452ACA" w14:textId="77777777" w:rsidR="00E7212E" w:rsidRDefault="00E7212E"/>
    <w:sectPr w:rsidR="00E7212E">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5855B9" w14:textId="77777777" w:rsidR="00E7212E" w:rsidRDefault="00E7212E" w:rsidP="00E7212E">
      <w:pPr>
        <w:spacing w:before="0" w:after="0"/>
      </w:pPr>
      <w:r>
        <w:separator/>
      </w:r>
    </w:p>
  </w:endnote>
  <w:endnote w:type="continuationSeparator" w:id="0">
    <w:p w14:paraId="6762C1CE" w14:textId="77777777" w:rsidR="00E7212E" w:rsidRDefault="00E7212E" w:rsidP="00E7212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F4E631" w14:textId="77777777" w:rsidR="00E7212E" w:rsidRDefault="00E7212E" w:rsidP="00E7212E">
      <w:pPr>
        <w:spacing w:before="0" w:after="0"/>
      </w:pPr>
      <w:r>
        <w:separator/>
      </w:r>
    </w:p>
  </w:footnote>
  <w:footnote w:type="continuationSeparator" w:id="0">
    <w:p w14:paraId="42FAF87D" w14:textId="77777777" w:rsidR="00E7212E" w:rsidRDefault="00E7212E" w:rsidP="00E7212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9FFFDF" w14:textId="690734D7" w:rsidR="00E7212E" w:rsidRDefault="00E7212E">
    <w:pPr>
      <w:pStyle w:val="Header"/>
    </w:pPr>
    <w:r>
      <w:rPr>
        <w:noProof/>
        <w14:ligatures w14:val="standardContextual"/>
      </w:rPr>
      <mc:AlternateContent>
        <mc:Choice Requires="wps">
          <w:drawing>
            <wp:anchor distT="0" distB="0" distL="0" distR="0" simplePos="0" relativeHeight="251659264" behindDoc="0" locked="0" layoutInCell="1" allowOverlap="1" wp14:anchorId="548306CD" wp14:editId="4FA01B7A">
              <wp:simplePos x="635" y="635"/>
              <wp:positionH relativeFrom="page">
                <wp:align>left</wp:align>
              </wp:positionH>
              <wp:positionV relativeFrom="page">
                <wp:align>top</wp:align>
              </wp:positionV>
              <wp:extent cx="443865" cy="443865"/>
              <wp:effectExtent l="0" t="0" r="3175" b="4445"/>
              <wp:wrapNone/>
              <wp:docPr id="60518714"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6996F3" w14:textId="0AD0C14C" w:rsidR="00E7212E" w:rsidRPr="00E7212E" w:rsidRDefault="00E7212E" w:rsidP="00E7212E">
                          <w:pPr>
                            <w:spacing w:after="0"/>
                            <w:rPr>
                              <w:rFonts w:ascii="Calibri" w:eastAsia="Calibri" w:hAnsi="Calibri" w:cs="Calibri"/>
                              <w:noProof/>
                              <w:color w:val="000000"/>
                              <w:sz w:val="24"/>
                            </w:rPr>
                          </w:pPr>
                          <w:r w:rsidRPr="00E7212E">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48306CD"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16996F3" w14:textId="0AD0C14C" w:rsidR="00E7212E" w:rsidRPr="00E7212E" w:rsidRDefault="00E7212E" w:rsidP="00E7212E">
                    <w:pPr>
                      <w:spacing w:after="0"/>
                      <w:rPr>
                        <w:rFonts w:ascii="Calibri" w:eastAsia="Calibri" w:hAnsi="Calibri" w:cs="Calibri"/>
                        <w:noProof/>
                        <w:color w:val="000000"/>
                        <w:sz w:val="24"/>
                      </w:rPr>
                    </w:pPr>
                    <w:r w:rsidRPr="00E7212E">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E2CB4E" w14:textId="718E4983" w:rsidR="00E7212E" w:rsidRDefault="00E7212E">
    <w:pPr>
      <w:pStyle w:val="Header"/>
    </w:pPr>
    <w:r>
      <w:rPr>
        <w:noProof/>
        <w14:ligatures w14:val="standardContextual"/>
      </w:rPr>
      <mc:AlternateContent>
        <mc:Choice Requires="wps">
          <w:drawing>
            <wp:anchor distT="0" distB="0" distL="0" distR="0" simplePos="0" relativeHeight="251660288" behindDoc="0" locked="0" layoutInCell="1" allowOverlap="1" wp14:anchorId="7AA72417" wp14:editId="79B1803A">
              <wp:simplePos x="914400" y="447675"/>
              <wp:positionH relativeFrom="page">
                <wp:align>left</wp:align>
              </wp:positionH>
              <wp:positionV relativeFrom="page">
                <wp:align>top</wp:align>
              </wp:positionV>
              <wp:extent cx="443865" cy="443865"/>
              <wp:effectExtent l="0" t="0" r="3175" b="4445"/>
              <wp:wrapNone/>
              <wp:docPr id="1833437356"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9E981A" w14:textId="4D3DF82F" w:rsidR="00E7212E" w:rsidRPr="00E7212E" w:rsidRDefault="00E7212E" w:rsidP="00E7212E">
                          <w:pPr>
                            <w:spacing w:after="0"/>
                            <w:rPr>
                              <w:rFonts w:ascii="Calibri" w:eastAsia="Calibri" w:hAnsi="Calibri" w:cs="Calibri"/>
                              <w:noProof/>
                              <w:color w:val="000000"/>
                              <w:sz w:val="24"/>
                            </w:rPr>
                          </w:pPr>
                          <w:r w:rsidRPr="00E7212E">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AA72417"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69E981A" w14:textId="4D3DF82F" w:rsidR="00E7212E" w:rsidRPr="00E7212E" w:rsidRDefault="00E7212E" w:rsidP="00E7212E">
                    <w:pPr>
                      <w:spacing w:after="0"/>
                      <w:rPr>
                        <w:rFonts w:ascii="Calibri" w:eastAsia="Calibri" w:hAnsi="Calibri" w:cs="Calibri"/>
                        <w:noProof/>
                        <w:color w:val="000000"/>
                        <w:sz w:val="24"/>
                      </w:rPr>
                    </w:pPr>
                    <w:r w:rsidRPr="00E7212E">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CBAC92" w14:textId="374ACA92" w:rsidR="00E7212E" w:rsidRDefault="00E7212E">
    <w:pPr>
      <w:pStyle w:val="Header"/>
    </w:pPr>
    <w:r>
      <w:rPr>
        <w:noProof/>
        <w14:ligatures w14:val="standardContextual"/>
      </w:rPr>
      <mc:AlternateContent>
        <mc:Choice Requires="wps">
          <w:drawing>
            <wp:anchor distT="0" distB="0" distL="0" distR="0" simplePos="0" relativeHeight="251658240" behindDoc="0" locked="0" layoutInCell="1" allowOverlap="1" wp14:anchorId="4B4A1576" wp14:editId="09A51342">
              <wp:simplePos x="635" y="635"/>
              <wp:positionH relativeFrom="page">
                <wp:align>left</wp:align>
              </wp:positionH>
              <wp:positionV relativeFrom="page">
                <wp:align>top</wp:align>
              </wp:positionV>
              <wp:extent cx="443865" cy="443865"/>
              <wp:effectExtent l="0" t="0" r="3175" b="4445"/>
              <wp:wrapNone/>
              <wp:docPr id="106855118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1F9012" w14:textId="7DE6DFAC" w:rsidR="00E7212E" w:rsidRPr="00E7212E" w:rsidRDefault="00E7212E" w:rsidP="00E7212E">
                          <w:pPr>
                            <w:spacing w:after="0"/>
                            <w:rPr>
                              <w:rFonts w:ascii="Calibri" w:eastAsia="Calibri" w:hAnsi="Calibri" w:cs="Calibri"/>
                              <w:noProof/>
                              <w:color w:val="000000"/>
                              <w:sz w:val="24"/>
                            </w:rPr>
                          </w:pPr>
                          <w:r w:rsidRPr="00E7212E">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B4A1576"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81F9012" w14:textId="7DE6DFAC" w:rsidR="00E7212E" w:rsidRPr="00E7212E" w:rsidRDefault="00E7212E" w:rsidP="00E7212E">
                    <w:pPr>
                      <w:spacing w:after="0"/>
                      <w:rPr>
                        <w:rFonts w:ascii="Calibri" w:eastAsia="Calibri" w:hAnsi="Calibri" w:cs="Calibri"/>
                        <w:noProof/>
                        <w:color w:val="000000"/>
                        <w:sz w:val="24"/>
                      </w:rPr>
                    </w:pPr>
                    <w:r w:rsidRPr="00E7212E">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 w15:restartNumberingAfterBreak="0">
    <w:nsid w:val="6AB576DD"/>
    <w:multiLevelType w:val="hybridMultilevel"/>
    <w:tmpl w:val="0B589F66"/>
    <w:lvl w:ilvl="0" w:tplc="0809000F">
      <w:start w:val="1"/>
      <w:numFmt w:val="decimal"/>
      <w:lvlText w:val="%1."/>
      <w:lvlJc w:val="left"/>
      <w:pPr>
        <w:ind w:left="360" w:hanging="360"/>
      </w:pPr>
    </w:lvl>
    <w:lvl w:ilvl="1" w:tplc="08090017">
      <w:start w:val="1"/>
      <w:numFmt w:val="lowerLetter"/>
      <w:lvlText w:val="%2)"/>
      <w:lvlJc w:val="left"/>
      <w:pPr>
        <w:ind w:left="1080" w:hanging="360"/>
      </w:pPr>
    </w:lvl>
    <w:lvl w:ilvl="2" w:tplc="0870FF94">
      <w:start w:val="1"/>
      <w:numFmt w:val="lowerRoman"/>
      <w:lvlText w:val="%3."/>
      <w:lvlJc w:val="right"/>
      <w:pPr>
        <w:ind w:left="1800" w:hanging="180"/>
      </w:pPr>
      <w:rPr>
        <w:b w:val="0"/>
        <w:bCs w:val="0"/>
      </w:r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85394352">
    <w:abstractNumId w:val="1"/>
  </w:num>
  <w:num w:numId="2" w16cid:durableId="1923681300">
    <w:abstractNumId w:val="0"/>
  </w:num>
  <w:num w:numId="3" w16cid:durableId="249973241">
    <w:abstractNumId w:val="3"/>
  </w:num>
  <w:num w:numId="4" w16cid:durableId="1115178956">
    <w:abstractNumId w:val="4"/>
  </w:num>
  <w:num w:numId="5" w16cid:durableId="815414938">
    <w:abstractNumId w:val="0"/>
  </w:num>
  <w:num w:numId="6" w16cid:durableId="1398165494">
    <w:abstractNumId w:val="0"/>
  </w:num>
  <w:num w:numId="7" w16cid:durableId="333068090">
    <w:abstractNumId w:val="2"/>
  </w:num>
  <w:num w:numId="8" w16cid:durableId="71010722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7212E"/>
    <w:rsid w:val="00081E64"/>
    <w:rsid w:val="002567E9"/>
    <w:rsid w:val="003952A8"/>
    <w:rsid w:val="00483B10"/>
    <w:rsid w:val="005334A8"/>
    <w:rsid w:val="0054523A"/>
    <w:rsid w:val="006124F8"/>
    <w:rsid w:val="00613074"/>
    <w:rsid w:val="00631623"/>
    <w:rsid w:val="00644DC5"/>
    <w:rsid w:val="00697C35"/>
    <w:rsid w:val="00743A25"/>
    <w:rsid w:val="00762D95"/>
    <w:rsid w:val="00881E8E"/>
    <w:rsid w:val="008A07E7"/>
    <w:rsid w:val="008F5111"/>
    <w:rsid w:val="00920721"/>
    <w:rsid w:val="009A1028"/>
    <w:rsid w:val="00A13F70"/>
    <w:rsid w:val="00A6002C"/>
    <w:rsid w:val="00AD1E4E"/>
    <w:rsid w:val="00B051AC"/>
    <w:rsid w:val="00B1480B"/>
    <w:rsid w:val="00B71F25"/>
    <w:rsid w:val="00C6168C"/>
    <w:rsid w:val="00D04724"/>
    <w:rsid w:val="00D7097B"/>
    <w:rsid w:val="00D87B9C"/>
    <w:rsid w:val="00DE7A8B"/>
    <w:rsid w:val="00E41AE1"/>
    <w:rsid w:val="00E7212E"/>
    <w:rsid w:val="00EB1058"/>
    <w:rsid w:val="00EF07A1"/>
    <w:rsid w:val="00F378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6A3B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12E"/>
    <w:pPr>
      <w:spacing w:before="120" w:after="120" w:line="240" w:lineRule="auto"/>
      <w:jc w:val="both"/>
    </w:pPr>
    <w:rPr>
      <w:rFonts w:ascii="Verdana" w:eastAsia="Times New Roman" w:hAnsi="Verdana" w:cs="Times New Roman"/>
      <w:kern w:val="0"/>
      <w:sz w:val="20"/>
      <w:szCs w:val="24"/>
      <w14:ligatures w14:val="none"/>
    </w:rPr>
  </w:style>
  <w:style w:type="paragraph" w:styleId="Heading2">
    <w:name w:val="heading 2"/>
    <w:basedOn w:val="Normal"/>
    <w:next w:val="Normal"/>
    <w:link w:val="Heading2Char"/>
    <w:uiPriority w:val="9"/>
    <w:semiHidden/>
    <w:unhideWhenUsed/>
    <w:qFormat/>
    <w:rsid w:val="00E7212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berschrift2">
    <w:name w:val="Instructions Überschrift 2"/>
    <w:basedOn w:val="Heading2"/>
    <w:rsid w:val="00E7212E"/>
    <w:pPr>
      <w:keepLines w:val="0"/>
      <w:numPr>
        <w:numId w:val="1"/>
      </w:numPr>
      <w:tabs>
        <w:tab w:val="num" w:pos="360"/>
      </w:tabs>
      <w:spacing w:before="240" w:after="240"/>
      <w:ind w:left="0" w:firstLine="0"/>
    </w:pPr>
    <w:rPr>
      <w:rFonts w:ascii="Verdana" w:eastAsia="Arial" w:hAnsi="Verdana" w:cs="Arial"/>
      <w:color w:val="auto"/>
      <w:sz w:val="20"/>
      <w:szCs w:val="24"/>
      <w:u w:val="single"/>
      <w:lang w:val="en-US" w:eastAsia="x-none"/>
    </w:rPr>
  </w:style>
  <w:style w:type="character" w:customStyle="1" w:styleId="InstructionsTabelleText">
    <w:name w:val="Instructions Tabelle Text"/>
    <w:rsid w:val="00E7212E"/>
    <w:rPr>
      <w:rFonts w:ascii="Verdana" w:hAnsi="Verdana" w:cs="Times New Roman"/>
      <w:sz w:val="20"/>
    </w:rPr>
  </w:style>
  <w:style w:type="paragraph" w:styleId="ListParagraph">
    <w:name w:val="List Paragraph"/>
    <w:basedOn w:val="Normal"/>
    <w:link w:val="ListParagraphChar"/>
    <w:uiPriority w:val="34"/>
    <w:qFormat/>
    <w:rsid w:val="00E7212E"/>
    <w:pPr>
      <w:ind w:left="708"/>
    </w:pPr>
  </w:style>
  <w:style w:type="paragraph" w:customStyle="1" w:styleId="InstructionsText2">
    <w:name w:val="Instructions Text 2"/>
    <w:basedOn w:val="Normal"/>
    <w:qFormat/>
    <w:rsid w:val="00E7212E"/>
    <w:pPr>
      <w:numPr>
        <w:numId w:val="2"/>
      </w:numPr>
      <w:spacing w:before="0" w:after="240"/>
    </w:pPr>
    <w:rPr>
      <w:rFonts w:ascii="Times New Roman" w:hAnsi="Times New Roman"/>
      <w:sz w:val="24"/>
      <w:lang w:eastAsia="de-DE"/>
    </w:rPr>
  </w:style>
  <w:style w:type="paragraph" w:customStyle="1" w:styleId="body">
    <w:name w:val="body"/>
    <w:link w:val="bodyChar"/>
    <w:qFormat/>
    <w:rsid w:val="00E7212E"/>
    <w:pPr>
      <w:spacing w:before="240" w:after="120" w:line="276" w:lineRule="auto"/>
      <w:jc w:val="both"/>
    </w:pPr>
    <w:rPr>
      <w:rFonts w:eastAsiaTheme="minorEastAsia"/>
      <w:kern w:val="0"/>
      <w:szCs w:val="24"/>
      <w:lang w:val="en-US"/>
      <w14:ligatures w14:val="none"/>
    </w:rPr>
  </w:style>
  <w:style w:type="character" w:customStyle="1" w:styleId="ListParagraphChar">
    <w:name w:val="List Paragraph Char"/>
    <w:basedOn w:val="DefaultParagraphFont"/>
    <w:link w:val="ListParagraph"/>
    <w:uiPriority w:val="34"/>
    <w:locked/>
    <w:rsid w:val="00E7212E"/>
    <w:rPr>
      <w:rFonts w:ascii="Verdana" w:eastAsia="Times New Roman" w:hAnsi="Verdana" w:cs="Times New Roman"/>
      <w:kern w:val="0"/>
      <w:sz w:val="20"/>
      <w:szCs w:val="24"/>
      <w14:ligatures w14:val="none"/>
    </w:rPr>
  </w:style>
  <w:style w:type="character" w:customStyle="1" w:styleId="Heading2Char">
    <w:name w:val="Heading 2 Char"/>
    <w:basedOn w:val="DefaultParagraphFont"/>
    <w:link w:val="Heading2"/>
    <w:uiPriority w:val="9"/>
    <w:semiHidden/>
    <w:rsid w:val="00E7212E"/>
    <w:rPr>
      <w:rFonts w:asciiTheme="majorHAnsi" w:eastAsiaTheme="majorEastAsia" w:hAnsiTheme="majorHAnsi" w:cstheme="majorBidi"/>
      <w:color w:val="2F5496" w:themeColor="accent1" w:themeShade="BF"/>
      <w:kern w:val="0"/>
      <w:sz w:val="26"/>
      <w:szCs w:val="26"/>
      <w14:ligatures w14:val="none"/>
    </w:rPr>
  </w:style>
  <w:style w:type="paragraph" w:styleId="Header">
    <w:name w:val="header"/>
    <w:basedOn w:val="Normal"/>
    <w:link w:val="HeaderChar"/>
    <w:uiPriority w:val="99"/>
    <w:unhideWhenUsed/>
    <w:rsid w:val="00E7212E"/>
    <w:pPr>
      <w:tabs>
        <w:tab w:val="center" w:pos="4513"/>
        <w:tab w:val="right" w:pos="9026"/>
      </w:tabs>
      <w:spacing w:before="0" w:after="0"/>
    </w:pPr>
  </w:style>
  <w:style w:type="character" w:customStyle="1" w:styleId="HeaderChar">
    <w:name w:val="Header Char"/>
    <w:basedOn w:val="DefaultParagraphFont"/>
    <w:link w:val="Header"/>
    <w:uiPriority w:val="99"/>
    <w:rsid w:val="00E7212E"/>
    <w:rPr>
      <w:rFonts w:ascii="Verdana" w:eastAsia="Times New Roman" w:hAnsi="Verdana" w:cs="Times New Roman"/>
      <w:kern w:val="0"/>
      <w:sz w:val="20"/>
      <w:szCs w:val="24"/>
      <w14:ligatures w14:val="none"/>
    </w:rPr>
  </w:style>
  <w:style w:type="paragraph" w:styleId="Revision">
    <w:name w:val="Revision"/>
    <w:hidden/>
    <w:uiPriority w:val="99"/>
    <w:semiHidden/>
    <w:rsid w:val="00DE7A8B"/>
    <w:pPr>
      <w:spacing w:after="0" w:line="240" w:lineRule="auto"/>
    </w:pPr>
    <w:rPr>
      <w:rFonts w:ascii="Verdana" w:eastAsia="Times New Roman" w:hAnsi="Verdana" w:cs="Times New Roman"/>
      <w:kern w:val="0"/>
      <w:sz w:val="20"/>
      <w:szCs w:val="24"/>
      <w14:ligatures w14:val="none"/>
    </w:rPr>
  </w:style>
  <w:style w:type="character" w:styleId="CommentReference">
    <w:name w:val="annotation reference"/>
    <w:basedOn w:val="DefaultParagraphFont"/>
    <w:uiPriority w:val="99"/>
    <w:semiHidden/>
    <w:unhideWhenUsed/>
    <w:rsid w:val="006124F8"/>
    <w:rPr>
      <w:sz w:val="16"/>
      <w:szCs w:val="16"/>
    </w:rPr>
  </w:style>
  <w:style w:type="paragraph" w:styleId="CommentText">
    <w:name w:val="annotation text"/>
    <w:basedOn w:val="Normal"/>
    <w:link w:val="CommentTextChar"/>
    <w:uiPriority w:val="99"/>
    <w:unhideWhenUsed/>
    <w:rsid w:val="006124F8"/>
    <w:pPr>
      <w:spacing w:before="0" w:after="0"/>
      <w:jc w:val="left"/>
    </w:pPr>
    <w:rPr>
      <w:rFonts w:asciiTheme="minorHAnsi" w:eastAsiaTheme="minorEastAsia" w:hAnsiTheme="minorHAnsi" w:cstheme="minorBidi"/>
      <w:szCs w:val="20"/>
    </w:rPr>
  </w:style>
  <w:style w:type="character" w:customStyle="1" w:styleId="CommentTextChar">
    <w:name w:val="Comment Text Char"/>
    <w:basedOn w:val="DefaultParagraphFont"/>
    <w:link w:val="CommentText"/>
    <w:uiPriority w:val="99"/>
    <w:rsid w:val="006124F8"/>
    <w:rPr>
      <w:rFonts w:eastAsiaTheme="minorEastAsia"/>
      <w:kern w:val="0"/>
      <w:sz w:val="20"/>
      <w:szCs w:val="20"/>
      <w14:ligatures w14:val="none"/>
    </w:rPr>
  </w:style>
  <w:style w:type="character" w:customStyle="1" w:styleId="bodyChar">
    <w:name w:val="body Char"/>
    <w:basedOn w:val="DefaultParagraphFont"/>
    <w:link w:val="body"/>
    <w:rsid w:val="00C6168C"/>
    <w:rPr>
      <w:rFonts w:eastAsiaTheme="minorEastAsia"/>
      <w:kern w:val="0"/>
      <w:szCs w:val="24"/>
      <w:lang w:val="en-US"/>
      <w14:ligatures w14:val="none"/>
    </w:rPr>
  </w:style>
  <w:style w:type="character" w:customStyle="1" w:styleId="cf01">
    <w:name w:val="cf01"/>
    <w:basedOn w:val="DefaultParagraphFont"/>
    <w:rsid w:val="009A1028"/>
    <w:rPr>
      <w:rFonts w:ascii="Segoe UI" w:hAnsi="Segoe UI" w:cs="Segoe UI" w:hint="default"/>
      <w:sz w:val="18"/>
      <w:szCs w:val="18"/>
    </w:rPr>
  </w:style>
  <w:style w:type="paragraph" w:styleId="CommentSubject">
    <w:name w:val="annotation subject"/>
    <w:basedOn w:val="CommentText"/>
    <w:next w:val="CommentText"/>
    <w:link w:val="CommentSubjectChar"/>
    <w:uiPriority w:val="99"/>
    <w:semiHidden/>
    <w:unhideWhenUsed/>
    <w:rsid w:val="005334A8"/>
    <w:pPr>
      <w:spacing w:before="120" w:after="120"/>
      <w:jc w:val="both"/>
    </w:pPr>
    <w:rPr>
      <w:rFonts w:ascii="Verdana" w:eastAsia="Times New Roman" w:hAnsi="Verdana" w:cs="Times New Roman"/>
      <w:b/>
      <w:bCs/>
    </w:rPr>
  </w:style>
  <w:style w:type="character" w:customStyle="1" w:styleId="CommentSubjectChar">
    <w:name w:val="Comment Subject Char"/>
    <w:basedOn w:val="CommentTextChar"/>
    <w:link w:val="CommentSubject"/>
    <w:uiPriority w:val="99"/>
    <w:semiHidden/>
    <w:rsid w:val="005334A8"/>
    <w:rPr>
      <w:rFonts w:ascii="Verdana" w:eastAsia="Times New Roman" w:hAnsi="Verdana"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9207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092A754480E944A1CB10007F634BC1" ma:contentTypeVersion="15" ma:contentTypeDescription="Create a new document." ma:contentTypeScope="" ma:versionID="04fd2bbf83f61cbb7f77305d7d33018e">
  <xsd:schema xmlns:xsd="http://www.w3.org/2001/XMLSchema" xmlns:xs="http://www.w3.org/2001/XMLSchema" xmlns:p="http://schemas.microsoft.com/office/2006/metadata/properties" xmlns:ns2="82dbab2e-3b56-44de-becc-0ec356b33dff" xmlns:ns3="da0bec91-bd15-486a-844a-39cd7890c3eb" targetNamespace="http://schemas.microsoft.com/office/2006/metadata/properties" ma:root="true" ma:fieldsID="9d3dd55a588f94d6839c48f92d239bc8" ns2:_="" ns3:_="">
    <xsd:import namespace="82dbab2e-3b56-44de-becc-0ec356b33dff"/>
    <xsd:import namespace="da0bec91-bd15-486a-844a-39cd7890c3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dbab2e-3b56-44de-becc-0ec356b33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39ef8c6-609c-46fa-9e5c-e4dc5d0a7c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0bec91-bd15-486a-844a-39cd7890c3e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d846e-bdaa-4578-b787-1940367c6c23}" ma:internalName="TaxCatchAll" ma:showField="CatchAllData" ma:web="da0bec91-bd15-486a-844a-39cd7890c3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2dbab2e-3b56-44de-becc-0ec356b33dff">
      <Terms xmlns="http://schemas.microsoft.com/office/infopath/2007/PartnerControls"/>
    </lcf76f155ced4ddcb4097134ff3c332f>
    <TaxCatchAll xmlns="da0bec91-bd15-486a-844a-39cd7890c3eb" xsi:nil="true"/>
  </documentManagement>
</p:properties>
</file>

<file path=customXml/itemProps1.xml><?xml version="1.0" encoding="utf-8"?>
<ds:datastoreItem xmlns:ds="http://schemas.openxmlformats.org/officeDocument/2006/customXml" ds:itemID="{FD796AA0-11DB-4638-84D1-A41D6CEC93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dbab2e-3b56-44de-becc-0ec356b33dff"/>
    <ds:schemaRef ds:uri="da0bec91-bd15-486a-844a-39cd7890c3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10740E-5B1F-49BE-B647-CDF9849EF9F7}">
  <ds:schemaRefs>
    <ds:schemaRef ds:uri="http://schemas.microsoft.com/sharepoint/v3/contenttype/forms"/>
  </ds:schemaRefs>
</ds:datastoreItem>
</file>

<file path=customXml/itemProps3.xml><?xml version="1.0" encoding="utf-8"?>
<ds:datastoreItem xmlns:ds="http://schemas.openxmlformats.org/officeDocument/2006/customXml" ds:itemID="{2F7B0D17-AF02-4D4F-8509-845B2FD90EB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10</Pages>
  <Words>3615</Words>
  <Characters>20606</Characters>
  <Application>Microsoft Office Word</Application>
  <DocSecurity>0</DocSecurity>
  <Lines>171</Lines>
  <Paragraphs>48</Paragraphs>
  <ScaleCrop>false</ScaleCrop>
  <Company/>
  <LinksUpToDate>false</LinksUpToDate>
  <CharactersWithSpaces>24173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2024-06-04T10:55:00Z</dcterms:created>
  <dcterms:modified xsi:type="dcterms:W3CDTF">2024-06-21T12:28:00Z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0x010100AA092A754480E944A1CB10007F634BC1</vt:lpwstr>
  </property>
</Properties>
</file>